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0C528" w14:textId="25FD64DE" w:rsidR="001508F7" w:rsidRDefault="001508F7" w:rsidP="001508F7">
      <w:pPr>
        <w:rPr>
          <w:rFonts w:asciiTheme="majorHAnsi" w:hAnsiTheme="majorHAnsi"/>
        </w:rPr>
      </w:pPr>
      <w:r>
        <w:rPr>
          <w:rFonts w:asciiTheme="majorHAnsi" w:hAnsiTheme="majorHAnsi"/>
        </w:rPr>
        <w:t>Dear Editor</w:t>
      </w:r>
      <w:r w:rsidR="00C51916">
        <w:rPr>
          <w:rFonts w:asciiTheme="majorHAnsi" w:hAnsiTheme="majorHAnsi"/>
        </w:rPr>
        <w:t xml:space="preserve"> and Reviewers</w:t>
      </w:r>
      <w:r>
        <w:rPr>
          <w:rFonts w:asciiTheme="majorHAnsi" w:hAnsiTheme="majorHAnsi"/>
        </w:rPr>
        <w:t>,</w:t>
      </w:r>
    </w:p>
    <w:p w14:paraId="32474C04" w14:textId="42F0EE9F" w:rsidR="001508F7" w:rsidRDefault="001508F7" w:rsidP="001508F7">
      <w:pPr>
        <w:rPr>
          <w:rFonts w:asciiTheme="majorHAnsi" w:hAnsiTheme="majorHAnsi"/>
        </w:rPr>
      </w:pPr>
      <w:r>
        <w:rPr>
          <w:rFonts w:asciiTheme="majorHAnsi" w:hAnsiTheme="majorHAnsi"/>
        </w:rPr>
        <w:t xml:space="preserve">Thank you for your comments regarding our submission, “Tissue Engineering of a human 3D </w:t>
      </w:r>
      <w:r>
        <w:rPr>
          <w:rFonts w:asciiTheme="majorHAnsi" w:hAnsiTheme="majorHAnsi"/>
          <w:i/>
        </w:rPr>
        <w:t>in vitro</w:t>
      </w:r>
      <w:r>
        <w:rPr>
          <w:rFonts w:asciiTheme="majorHAnsi" w:hAnsiTheme="majorHAnsi"/>
        </w:rPr>
        <w:t xml:space="preserve"> tumor test system”. We have addressed your concerns and have </w:t>
      </w:r>
      <w:r w:rsidR="00C51916">
        <w:rPr>
          <w:rFonts w:asciiTheme="majorHAnsi" w:hAnsiTheme="majorHAnsi"/>
        </w:rPr>
        <w:t>included a version of our manuscript with all changes made marked.</w:t>
      </w:r>
    </w:p>
    <w:p w14:paraId="05F5D4CA" w14:textId="6B9AEA61" w:rsidR="00C51916" w:rsidRDefault="00C51916" w:rsidP="001508F7">
      <w:pPr>
        <w:rPr>
          <w:rFonts w:asciiTheme="majorHAnsi" w:hAnsiTheme="majorHAnsi"/>
        </w:rPr>
      </w:pPr>
      <w:r>
        <w:rPr>
          <w:rFonts w:asciiTheme="majorHAnsi" w:hAnsiTheme="majorHAnsi"/>
        </w:rPr>
        <w:t>Kind regards,</w:t>
      </w:r>
    </w:p>
    <w:p w14:paraId="2FFF2E2B" w14:textId="311E855F" w:rsidR="00C51916" w:rsidRDefault="00C51916" w:rsidP="001508F7">
      <w:pPr>
        <w:rPr>
          <w:rFonts w:asciiTheme="majorHAnsi" w:hAnsiTheme="majorHAnsi"/>
        </w:rPr>
      </w:pPr>
      <w:proofErr w:type="spellStart"/>
      <w:r>
        <w:rPr>
          <w:rFonts w:asciiTheme="majorHAnsi" w:hAnsiTheme="majorHAnsi"/>
        </w:rPr>
        <w:t>Corinna</w:t>
      </w:r>
      <w:proofErr w:type="spellEnd"/>
      <w:r>
        <w:rPr>
          <w:rFonts w:asciiTheme="majorHAnsi" w:hAnsiTheme="majorHAnsi"/>
        </w:rPr>
        <w:t xml:space="preserve"> Moll &amp; Jenny Reboredo</w:t>
      </w:r>
      <w:bookmarkStart w:id="0" w:name="_GoBack"/>
      <w:bookmarkEnd w:id="0"/>
    </w:p>
    <w:p w14:paraId="2650B739" w14:textId="77777777" w:rsidR="00B5472D" w:rsidRDefault="00B5472D" w:rsidP="005C2A1A">
      <w:pPr>
        <w:spacing w:after="0" w:line="240" w:lineRule="auto"/>
        <w:rPr>
          <w:rFonts w:cs="Arial"/>
          <w:b/>
          <w:sz w:val="32"/>
          <w:szCs w:val="32"/>
        </w:rPr>
      </w:pPr>
      <w:r w:rsidRPr="008A2F04">
        <w:rPr>
          <w:rFonts w:cs="Arial"/>
          <w:b/>
          <w:sz w:val="32"/>
          <w:szCs w:val="32"/>
        </w:rPr>
        <w:t xml:space="preserve">Tissue Engineering of a </w:t>
      </w:r>
      <w:r w:rsidR="00685EBA" w:rsidRPr="008A2F04">
        <w:rPr>
          <w:rFonts w:cs="Arial"/>
          <w:b/>
          <w:sz w:val="32"/>
          <w:szCs w:val="32"/>
        </w:rPr>
        <w:t>human</w:t>
      </w:r>
      <w:r w:rsidRPr="008A2F04">
        <w:rPr>
          <w:rFonts w:cs="Arial"/>
          <w:b/>
          <w:sz w:val="32"/>
          <w:szCs w:val="32"/>
        </w:rPr>
        <w:t xml:space="preserve"> 3D</w:t>
      </w:r>
      <w:r w:rsidR="00685EBA" w:rsidRPr="008A2F04">
        <w:rPr>
          <w:rFonts w:cs="Arial"/>
          <w:b/>
          <w:sz w:val="32"/>
          <w:szCs w:val="32"/>
        </w:rPr>
        <w:t xml:space="preserve"> </w:t>
      </w:r>
      <w:r w:rsidR="00685EBA" w:rsidRPr="007E5CF9">
        <w:rPr>
          <w:rFonts w:cs="Arial"/>
          <w:b/>
          <w:i/>
          <w:sz w:val="32"/>
          <w:szCs w:val="32"/>
        </w:rPr>
        <w:t>in vitro</w:t>
      </w:r>
      <w:r w:rsidR="00685EBA" w:rsidRPr="008A2F04">
        <w:rPr>
          <w:rFonts w:cs="Arial"/>
          <w:b/>
          <w:sz w:val="32"/>
          <w:szCs w:val="32"/>
        </w:rPr>
        <w:t xml:space="preserve"> tumor</w:t>
      </w:r>
      <w:r w:rsidRPr="008A2F04">
        <w:rPr>
          <w:rFonts w:cs="Arial"/>
          <w:b/>
          <w:sz w:val="32"/>
          <w:szCs w:val="32"/>
        </w:rPr>
        <w:t xml:space="preserve"> test system</w:t>
      </w:r>
    </w:p>
    <w:p w14:paraId="0191C95F" w14:textId="77777777" w:rsidR="008A6CB8" w:rsidRPr="0032302F" w:rsidRDefault="008A6CB8" w:rsidP="005C2A1A">
      <w:pPr>
        <w:spacing w:after="0" w:line="240" w:lineRule="auto"/>
        <w:rPr>
          <w:rFonts w:cs="Arial"/>
          <w:b/>
          <w:sz w:val="24"/>
          <w:szCs w:val="24"/>
        </w:rPr>
      </w:pPr>
      <w:r w:rsidRPr="0032302F">
        <w:rPr>
          <w:rFonts w:cs="Arial"/>
          <w:b/>
          <w:sz w:val="24"/>
          <w:szCs w:val="24"/>
        </w:rPr>
        <w:t>Authors:</w:t>
      </w:r>
    </w:p>
    <w:p w14:paraId="50E6F5D0" w14:textId="77777777" w:rsidR="0008384E" w:rsidRPr="00BB618F" w:rsidRDefault="00511404" w:rsidP="005C2A1A">
      <w:pPr>
        <w:spacing w:after="0" w:line="240" w:lineRule="auto"/>
        <w:rPr>
          <w:rFonts w:cs="Arial"/>
          <w:sz w:val="24"/>
          <w:szCs w:val="24"/>
        </w:rPr>
      </w:pPr>
      <w:proofErr w:type="spellStart"/>
      <w:r w:rsidRPr="00BB618F">
        <w:rPr>
          <w:rFonts w:cs="Arial"/>
          <w:sz w:val="24"/>
          <w:szCs w:val="24"/>
          <w:u w:val="single"/>
        </w:rPr>
        <w:t>Corinna</w:t>
      </w:r>
      <w:proofErr w:type="spellEnd"/>
      <w:r w:rsidRPr="00BB618F">
        <w:rPr>
          <w:rFonts w:cs="Arial"/>
          <w:sz w:val="24"/>
          <w:szCs w:val="24"/>
          <w:u w:val="single"/>
        </w:rPr>
        <w:t xml:space="preserve"> Moll,</w:t>
      </w:r>
      <w:r w:rsidR="00D407A0" w:rsidRPr="00BB618F">
        <w:rPr>
          <w:rFonts w:cs="Arial"/>
          <w:sz w:val="24"/>
          <w:szCs w:val="24"/>
          <w:u w:val="single"/>
        </w:rPr>
        <w:t xml:space="preserve"> Jenny </w:t>
      </w:r>
      <w:r w:rsidR="00B532F7" w:rsidRPr="00BB618F">
        <w:rPr>
          <w:rFonts w:cs="Arial"/>
          <w:sz w:val="24"/>
          <w:szCs w:val="24"/>
          <w:u w:val="single"/>
        </w:rPr>
        <w:t>Reboredo</w:t>
      </w:r>
      <w:r w:rsidR="00D407A0" w:rsidRPr="00BB618F">
        <w:rPr>
          <w:rFonts w:cs="Arial"/>
          <w:sz w:val="24"/>
          <w:szCs w:val="24"/>
        </w:rPr>
        <w:t>,</w:t>
      </w:r>
      <w:r w:rsidR="00EF1350" w:rsidRPr="00BB618F">
        <w:rPr>
          <w:rFonts w:cs="Arial"/>
          <w:sz w:val="24"/>
          <w:szCs w:val="24"/>
        </w:rPr>
        <w:t xml:space="preserve"> Thomas Schwarz,</w:t>
      </w:r>
      <w:r w:rsidRPr="00BB618F">
        <w:rPr>
          <w:rFonts w:cs="Arial"/>
          <w:sz w:val="24"/>
          <w:szCs w:val="24"/>
        </w:rPr>
        <w:t xml:space="preserve"> </w:t>
      </w:r>
      <w:r w:rsidR="00B5472D" w:rsidRPr="00BB618F">
        <w:rPr>
          <w:rFonts w:cs="Arial"/>
          <w:sz w:val="24"/>
          <w:szCs w:val="24"/>
        </w:rPr>
        <w:t>Ant</w:t>
      </w:r>
      <w:r w:rsidR="00EF1350" w:rsidRPr="00BB618F">
        <w:rPr>
          <w:rFonts w:cs="Arial"/>
          <w:sz w:val="24"/>
          <w:szCs w:val="24"/>
        </w:rPr>
        <w:t xml:space="preserve">je </w:t>
      </w:r>
      <w:proofErr w:type="spellStart"/>
      <w:r w:rsidR="00EF1350" w:rsidRPr="00BB618F">
        <w:rPr>
          <w:rFonts w:cs="Arial"/>
          <w:sz w:val="24"/>
          <w:szCs w:val="24"/>
        </w:rPr>
        <w:t>Appelt</w:t>
      </w:r>
      <w:proofErr w:type="spellEnd"/>
      <w:r w:rsidR="00EF1350" w:rsidRPr="00BB618F">
        <w:rPr>
          <w:rFonts w:cs="Arial"/>
          <w:sz w:val="24"/>
          <w:szCs w:val="24"/>
        </w:rPr>
        <w:t xml:space="preserve">, Sebastian </w:t>
      </w:r>
      <w:proofErr w:type="spellStart"/>
      <w:r w:rsidR="00EF1350" w:rsidRPr="00BB618F">
        <w:rPr>
          <w:rFonts w:cs="Arial"/>
          <w:sz w:val="24"/>
          <w:szCs w:val="24"/>
        </w:rPr>
        <w:t>Schürlein</w:t>
      </w:r>
      <w:proofErr w:type="spellEnd"/>
      <w:r w:rsidR="00B5472D" w:rsidRPr="00BB618F">
        <w:rPr>
          <w:rFonts w:cs="Arial"/>
          <w:sz w:val="24"/>
          <w:szCs w:val="24"/>
        </w:rPr>
        <w:t xml:space="preserve">, </w:t>
      </w:r>
      <w:r w:rsidR="0008384E" w:rsidRPr="00BB618F">
        <w:rPr>
          <w:rFonts w:cs="Arial"/>
          <w:sz w:val="24"/>
          <w:szCs w:val="24"/>
        </w:rPr>
        <w:t xml:space="preserve">Heike Walles, </w:t>
      </w:r>
      <w:r w:rsidR="00D52BD4" w:rsidRPr="00BB618F">
        <w:rPr>
          <w:rFonts w:cs="Arial"/>
          <w:sz w:val="24"/>
          <w:szCs w:val="24"/>
        </w:rPr>
        <w:t xml:space="preserve">Sarah </w:t>
      </w:r>
      <w:proofErr w:type="spellStart"/>
      <w:r w:rsidR="00D52BD4" w:rsidRPr="00BB618F">
        <w:rPr>
          <w:rFonts w:cs="Arial"/>
          <w:sz w:val="24"/>
          <w:szCs w:val="24"/>
        </w:rPr>
        <w:t>Nietzer</w:t>
      </w:r>
      <w:proofErr w:type="spellEnd"/>
    </w:p>
    <w:p w14:paraId="4770FE29" w14:textId="77777777" w:rsidR="00B5472D" w:rsidRPr="00396656" w:rsidRDefault="00B5472D" w:rsidP="005C2A1A">
      <w:pPr>
        <w:spacing w:after="0" w:line="240" w:lineRule="auto"/>
        <w:rPr>
          <w:rFonts w:cs="Arial"/>
          <w:b/>
          <w:sz w:val="24"/>
          <w:szCs w:val="24"/>
        </w:rPr>
      </w:pPr>
      <w:r w:rsidRPr="00396656">
        <w:rPr>
          <w:rFonts w:cs="Arial"/>
          <w:b/>
          <w:sz w:val="24"/>
          <w:szCs w:val="24"/>
        </w:rPr>
        <w:t>Authors: institution(s)/affiliation(s) for each author:</w:t>
      </w:r>
    </w:p>
    <w:p w14:paraId="54D348C7" w14:textId="77777777" w:rsidR="00511404" w:rsidRPr="0008384E" w:rsidRDefault="00511404" w:rsidP="005C2A1A">
      <w:pPr>
        <w:spacing w:after="0" w:line="240" w:lineRule="auto"/>
        <w:rPr>
          <w:rFonts w:cs="Arial"/>
          <w:sz w:val="24"/>
          <w:szCs w:val="24"/>
        </w:rPr>
      </w:pPr>
      <w:proofErr w:type="spellStart"/>
      <w:r w:rsidRPr="0008384E">
        <w:rPr>
          <w:rFonts w:cs="Arial"/>
          <w:sz w:val="24"/>
          <w:szCs w:val="24"/>
        </w:rPr>
        <w:t>Corinna</w:t>
      </w:r>
      <w:proofErr w:type="spellEnd"/>
      <w:r w:rsidRPr="0008384E">
        <w:rPr>
          <w:rFonts w:cs="Arial"/>
          <w:sz w:val="24"/>
          <w:szCs w:val="24"/>
        </w:rPr>
        <w:t xml:space="preserve"> Moll</w:t>
      </w:r>
    </w:p>
    <w:p w14:paraId="489BEAFC" w14:textId="77777777" w:rsidR="00511404" w:rsidRDefault="00511404" w:rsidP="005C2A1A">
      <w:pPr>
        <w:spacing w:after="0" w:line="240" w:lineRule="auto"/>
        <w:rPr>
          <w:rFonts w:cs="Arial"/>
          <w:sz w:val="24"/>
          <w:szCs w:val="24"/>
        </w:rPr>
      </w:pPr>
      <w:r w:rsidRPr="008A6CB8">
        <w:rPr>
          <w:rFonts w:cs="Arial"/>
          <w:sz w:val="24"/>
          <w:szCs w:val="24"/>
        </w:rPr>
        <w:t>Chair of Tissue Engineering and Regenerative Medicine</w:t>
      </w:r>
    </w:p>
    <w:p w14:paraId="2092A695" w14:textId="77777777" w:rsidR="00511404" w:rsidRDefault="00511404"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350D5E39" w14:textId="77777777" w:rsidR="00511404" w:rsidRPr="0032302F" w:rsidRDefault="00511404" w:rsidP="005C2A1A">
      <w:pPr>
        <w:spacing w:after="0" w:line="240" w:lineRule="auto"/>
        <w:rPr>
          <w:rFonts w:cs="Arial"/>
          <w:sz w:val="24"/>
          <w:szCs w:val="24"/>
        </w:rPr>
      </w:pPr>
      <w:hyperlink r:id="rId8" w:history="1">
        <w:r w:rsidRPr="0032302F">
          <w:rPr>
            <w:rStyle w:val="Hyperlink"/>
            <w:rFonts w:cs="Arial"/>
            <w:sz w:val="24"/>
            <w:szCs w:val="24"/>
          </w:rPr>
          <w:t>corinna.moll@uni-wuerzburg.de</w:t>
        </w:r>
      </w:hyperlink>
    </w:p>
    <w:p w14:paraId="5CE47E1B" w14:textId="77777777" w:rsidR="00D407A0" w:rsidRPr="0008384E" w:rsidRDefault="00D407A0" w:rsidP="005C2A1A">
      <w:pPr>
        <w:spacing w:after="0" w:line="240" w:lineRule="auto"/>
        <w:rPr>
          <w:rFonts w:cs="Arial"/>
          <w:sz w:val="24"/>
          <w:szCs w:val="24"/>
        </w:rPr>
      </w:pPr>
      <w:r w:rsidRPr="0008384E">
        <w:rPr>
          <w:rFonts w:cs="Arial"/>
          <w:sz w:val="24"/>
          <w:szCs w:val="24"/>
        </w:rPr>
        <w:t xml:space="preserve">Jenny </w:t>
      </w:r>
      <w:r w:rsidR="00B532F7">
        <w:rPr>
          <w:rFonts w:cs="Arial"/>
          <w:sz w:val="24"/>
          <w:szCs w:val="24"/>
        </w:rPr>
        <w:t>Reboredo</w:t>
      </w:r>
    </w:p>
    <w:p w14:paraId="44C6C400" w14:textId="77777777" w:rsidR="00D407A0" w:rsidRDefault="00D407A0" w:rsidP="005C2A1A">
      <w:pPr>
        <w:spacing w:after="0" w:line="240" w:lineRule="auto"/>
        <w:rPr>
          <w:rFonts w:cs="Arial"/>
          <w:sz w:val="24"/>
          <w:szCs w:val="24"/>
        </w:rPr>
      </w:pPr>
      <w:r w:rsidRPr="008A6CB8">
        <w:rPr>
          <w:rFonts w:cs="Arial"/>
          <w:sz w:val="24"/>
          <w:szCs w:val="24"/>
        </w:rPr>
        <w:t>Chair of Tissue Engineering and Regenerative Medicine</w:t>
      </w:r>
    </w:p>
    <w:p w14:paraId="185A06F3" w14:textId="77777777" w:rsidR="00D407A0" w:rsidRDefault="00D407A0"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50C94EAD" w14:textId="77777777" w:rsidR="00D407A0" w:rsidRDefault="005305EB" w:rsidP="005C2A1A">
      <w:pPr>
        <w:spacing w:after="0" w:line="240" w:lineRule="auto"/>
        <w:rPr>
          <w:rFonts w:cs="Arial"/>
          <w:sz w:val="24"/>
          <w:szCs w:val="24"/>
        </w:rPr>
      </w:pPr>
      <w:hyperlink r:id="rId9" w:history="1">
        <w:r w:rsidRPr="0032302F">
          <w:rPr>
            <w:rStyle w:val="Hyperlink"/>
            <w:rFonts w:cs="Arial"/>
            <w:sz w:val="24"/>
            <w:szCs w:val="24"/>
          </w:rPr>
          <w:t>jenny.reboredo@uni-wuerzburg.de</w:t>
        </w:r>
      </w:hyperlink>
    </w:p>
    <w:p w14:paraId="55DC17BE" w14:textId="77777777" w:rsidR="00EF1350" w:rsidRPr="00EF1350" w:rsidRDefault="00EF1350" w:rsidP="005C2A1A">
      <w:pPr>
        <w:spacing w:after="0" w:line="240" w:lineRule="auto"/>
        <w:rPr>
          <w:rFonts w:cs="Arial"/>
          <w:sz w:val="24"/>
          <w:szCs w:val="24"/>
        </w:rPr>
      </w:pPr>
      <w:r w:rsidRPr="00EF1350">
        <w:rPr>
          <w:rFonts w:cs="Arial"/>
          <w:sz w:val="24"/>
          <w:szCs w:val="24"/>
        </w:rPr>
        <w:t>Thomas Schwarz</w:t>
      </w:r>
    </w:p>
    <w:p w14:paraId="7787A624" w14:textId="77777777" w:rsidR="00EF1350" w:rsidRDefault="00EF1350" w:rsidP="005C2A1A">
      <w:pPr>
        <w:spacing w:after="0" w:line="240" w:lineRule="auto"/>
        <w:rPr>
          <w:rFonts w:cs="Arial"/>
          <w:sz w:val="24"/>
          <w:szCs w:val="24"/>
        </w:rPr>
      </w:pPr>
      <w:r w:rsidRPr="008A6CB8">
        <w:rPr>
          <w:rFonts w:cs="Arial"/>
          <w:sz w:val="24"/>
          <w:szCs w:val="24"/>
        </w:rPr>
        <w:t>Chair of Tissue Engineering and Regenerative Medicine</w:t>
      </w:r>
    </w:p>
    <w:p w14:paraId="29FDB647" w14:textId="77777777" w:rsidR="00EF1350" w:rsidRDefault="00EF1350"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05469DBC" w14:textId="77777777" w:rsidR="00EF1350" w:rsidRPr="0032302F" w:rsidRDefault="00EF1350" w:rsidP="005C2A1A">
      <w:pPr>
        <w:spacing w:after="0" w:line="240" w:lineRule="auto"/>
        <w:rPr>
          <w:rFonts w:cs="Arial"/>
          <w:sz w:val="24"/>
          <w:szCs w:val="24"/>
        </w:rPr>
      </w:pPr>
      <w:hyperlink r:id="rId10" w:history="1">
        <w:r w:rsidRPr="0032302F">
          <w:rPr>
            <w:rStyle w:val="Hyperlink"/>
            <w:rFonts w:cs="Arial"/>
            <w:sz w:val="24"/>
            <w:szCs w:val="24"/>
          </w:rPr>
          <w:t>thomas.schwarz@uni-wuerzburg.de</w:t>
        </w:r>
      </w:hyperlink>
    </w:p>
    <w:p w14:paraId="011DE3E8" w14:textId="77777777" w:rsidR="008A6CB8" w:rsidRPr="0032302F" w:rsidRDefault="008A6CB8" w:rsidP="005C2A1A">
      <w:pPr>
        <w:spacing w:after="0" w:line="240" w:lineRule="auto"/>
        <w:rPr>
          <w:rFonts w:cs="Arial"/>
          <w:sz w:val="24"/>
          <w:szCs w:val="24"/>
        </w:rPr>
      </w:pPr>
      <w:r w:rsidRPr="0032302F">
        <w:rPr>
          <w:rFonts w:cs="Arial"/>
          <w:sz w:val="24"/>
          <w:szCs w:val="24"/>
        </w:rPr>
        <w:t xml:space="preserve">Antje </w:t>
      </w:r>
      <w:proofErr w:type="spellStart"/>
      <w:r w:rsidRPr="0032302F">
        <w:rPr>
          <w:rFonts w:cs="Arial"/>
          <w:sz w:val="24"/>
          <w:szCs w:val="24"/>
        </w:rPr>
        <w:t>Appelt</w:t>
      </w:r>
      <w:proofErr w:type="spellEnd"/>
    </w:p>
    <w:p w14:paraId="72BCEE01" w14:textId="77777777" w:rsidR="00A23B67" w:rsidRDefault="008A6CB8" w:rsidP="005C2A1A">
      <w:pPr>
        <w:spacing w:after="0" w:line="240" w:lineRule="auto"/>
        <w:rPr>
          <w:rFonts w:cs="Arial"/>
          <w:sz w:val="24"/>
          <w:szCs w:val="24"/>
        </w:rPr>
      </w:pPr>
      <w:r w:rsidRPr="008A6CB8">
        <w:rPr>
          <w:rFonts w:cs="Arial"/>
          <w:sz w:val="24"/>
          <w:szCs w:val="24"/>
        </w:rPr>
        <w:t>Chair of Tissue Engineering and Regenerative Medicine</w:t>
      </w:r>
    </w:p>
    <w:p w14:paraId="55039B71" w14:textId="77777777" w:rsidR="008A6CB8" w:rsidRDefault="008A6CB8"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066F25D5" w14:textId="77777777" w:rsidR="00A23B67" w:rsidRPr="008A2F04" w:rsidRDefault="00247779" w:rsidP="005C2A1A">
      <w:pPr>
        <w:spacing w:after="0" w:line="240" w:lineRule="auto"/>
        <w:rPr>
          <w:rFonts w:cs="Arial"/>
          <w:sz w:val="24"/>
          <w:szCs w:val="24"/>
        </w:rPr>
      </w:pPr>
      <w:hyperlink r:id="rId11" w:history="1">
        <w:r w:rsidR="00A23B67" w:rsidRPr="008A2F04">
          <w:rPr>
            <w:rStyle w:val="Hyperlink"/>
            <w:rFonts w:cs="Arial"/>
            <w:sz w:val="24"/>
            <w:szCs w:val="24"/>
          </w:rPr>
          <w:t>antje.appelt@uni-wuerzburg.de</w:t>
        </w:r>
      </w:hyperlink>
    </w:p>
    <w:p w14:paraId="710AFF71" w14:textId="77777777" w:rsidR="008A6CB8" w:rsidRPr="0032302F" w:rsidRDefault="008A6CB8" w:rsidP="005C2A1A">
      <w:pPr>
        <w:spacing w:after="0" w:line="240" w:lineRule="auto"/>
        <w:rPr>
          <w:rFonts w:cs="Arial"/>
          <w:sz w:val="24"/>
          <w:szCs w:val="24"/>
        </w:rPr>
      </w:pPr>
      <w:r w:rsidRPr="0032302F">
        <w:rPr>
          <w:rFonts w:cs="Arial"/>
          <w:sz w:val="24"/>
          <w:szCs w:val="24"/>
        </w:rPr>
        <w:t xml:space="preserve">Sebastian </w:t>
      </w:r>
      <w:proofErr w:type="spellStart"/>
      <w:r w:rsidRPr="0032302F">
        <w:rPr>
          <w:rFonts w:cs="Arial"/>
          <w:sz w:val="24"/>
          <w:szCs w:val="24"/>
        </w:rPr>
        <w:t>Schürlein</w:t>
      </w:r>
      <w:proofErr w:type="spellEnd"/>
    </w:p>
    <w:p w14:paraId="4DF6928D" w14:textId="77777777" w:rsidR="00A23B67" w:rsidRDefault="008A6CB8" w:rsidP="005C2A1A">
      <w:pPr>
        <w:spacing w:after="0" w:line="240" w:lineRule="auto"/>
        <w:rPr>
          <w:rFonts w:cs="Arial"/>
          <w:sz w:val="24"/>
          <w:szCs w:val="24"/>
        </w:rPr>
      </w:pPr>
      <w:r w:rsidRPr="008A6CB8">
        <w:rPr>
          <w:rFonts w:cs="Arial"/>
          <w:sz w:val="24"/>
          <w:szCs w:val="24"/>
        </w:rPr>
        <w:t>Chair of Tissue Engineering and Regenerative Medicine</w:t>
      </w:r>
    </w:p>
    <w:p w14:paraId="076118D9" w14:textId="77777777" w:rsidR="008A6CB8" w:rsidRDefault="008A6CB8"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3302E658" w14:textId="77777777" w:rsidR="00A23B67" w:rsidRPr="0032302F" w:rsidRDefault="00A23B67" w:rsidP="005C2A1A">
      <w:pPr>
        <w:spacing w:after="0" w:line="240" w:lineRule="auto"/>
        <w:rPr>
          <w:rFonts w:cs="Arial"/>
          <w:sz w:val="24"/>
          <w:szCs w:val="24"/>
        </w:rPr>
      </w:pPr>
      <w:hyperlink r:id="rId12" w:history="1">
        <w:r w:rsidRPr="0032302F">
          <w:rPr>
            <w:rStyle w:val="Hyperlink"/>
            <w:rFonts w:cs="Arial"/>
            <w:sz w:val="24"/>
            <w:szCs w:val="24"/>
          </w:rPr>
          <w:t>sebastian.schuerlein@uni-wuerzburg.de</w:t>
        </w:r>
      </w:hyperlink>
    </w:p>
    <w:p w14:paraId="114B8993" w14:textId="77777777" w:rsidR="008A6CB8" w:rsidRDefault="008A6CB8" w:rsidP="005C2A1A">
      <w:pPr>
        <w:spacing w:after="0" w:line="240" w:lineRule="auto"/>
        <w:rPr>
          <w:rFonts w:cs="Arial"/>
          <w:sz w:val="24"/>
          <w:szCs w:val="24"/>
        </w:rPr>
      </w:pPr>
      <w:r>
        <w:rPr>
          <w:rFonts w:cs="Arial"/>
          <w:sz w:val="24"/>
          <w:szCs w:val="24"/>
        </w:rPr>
        <w:t>Heike Walles</w:t>
      </w:r>
    </w:p>
    <w:p w14:paraId="19E98A72" w14:textId="77777777" w:rsidR="00A23B67" w:rsidRDefault="008A6CB8" w:rsidP="005C2A1A">
      <w:pPr>
        <w:spacing w:after="0" w:line="240" w:lineRule="auto"/>
        <w:rPr>
          <w:rFonts w:cs="Arial"/>
          <w:sz w:val="24"/>
          <w:szCs w:val="24"/>
        </w:rPr>
      </w:pPr>
      <w:r w:rsidRPr="008A6CB8">
        <w:rPr>
          <w:rFonts w:cs="Arial"/>
          <w:sz w:val="24"/>
          <w:szCs w:val="24"/>
        </w:rPr>
        <w:t>Chair of Tissue Engineering and Regenerative Medicine</w:t>
      </w:r>
    </w:p>
    <w:p w14:paraId="2F70FA2D" w14:textId="77777777" w:rsidR="008A6CB8" w:rsidRDefault="008A6CB8"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1C3A641F" w14:textId="77777777" w:rsidR="00A23B67" w:rsidRPr="000E78BF" w:rsidRDefault="00247779" w:rsidP="005C2A1A">
      <w:pPr>
        <w:spacing w:after="0" w:line="240" w:lineRule="auto"/>
        <w:rPr>
          <w:rFonts w:cs="Arial"/>
          <w:sz w:val="24"/>
          <w:szCs w:val="24"/>
        </w:rPr>
      </w:pPr>
      <w:hyperlink r:id="rId13" w:history="1">
        <w:r w:rsidR="00A23B67" w:rsidRPr="000E78BF">
          <w:rPr>
            <w:rStyle w:val="Hyperlink"/>
            <w:rFonts w:cs="Arial"/>
            <w:sz w:val="24"/>
            <w:szCs w:val="24"/>
          </w:rPr>
          <w:t>heike.walles@uni-wuerzburg.de</w:t>
        </w:r>
      </w:hyperlink>
    </w:p>
    <w:p w14:paraId="071FAF97" w14:textId="77777777" w:rsidR="0008384E" w:rsidRPr="0032302F" w:rsidRDefault="0008384E" w:rsidP="005C2A1A">
      <w:pPr>
        <w:spacing w:after="0" w:line="240" w:lineRule="auto"/>
        <w:rPr>
          <w:rFonts w:cs="Arial"/>
          <w:sz w:val="24"/>
          <w:szCs w:val="24"/>
        </w:rPr>
      </w:pPr>
      <w:r w:rsidRPr="0032302F">
        <w:rPr>
          <w:rFonts w:cs="Arial"/>
          <w:sz w:val="24"/>
          <w:szCs w:val="24"/>
        </w:rPr>
        <w:t xml:space="preserve">Sarah </w:t>
      </w:r>
      <w:proofErr w:type="spellStart"/>
      <w:r w:rsidRPr="0032302F">
        <w:rPr>
          <w:rFonts w:cs="Arial"/>
          <w:sz w:val="24"/>
          <w:szCs w:val="24"/>
        </w:rPr>
        <w:t>Nietzer</w:t>
      </w:r>
      <w:proofErr w:type="spellEnd"/>
    </w:p>
    <w:p w14:paraId="659FDB6A" w14:textId="77777777" w:rsidR="0008384E" w:rsidRDefault="0008384E" w:rsidP="005C2A1A">
      <w:pPr>
        <w:spacing w:after="0" w:line="240" w:lineRule="auto"/>
        <w:rPr>
          <w:rFonts w:cs="Arial"/>
          <w:sz w:val="24"/>
          <w:szCs w:val="24"/>
        </w:rPr>
      </w:pPr>
      <w:r w:rsidRPr="008A6CB8">
        <w:rPr>
          <w:rFonts w:cs="Arial"/>
          <w:sz w:val="24"/>
          <w:szCs w:val="24"/>
        </w:rPr>
        <w:t>Chair of Tissue Engineering and Regenerative Medicine</w:t>
      </w:r>
    </w:p>
    <w:p w14:paraId="40B16E1D" w14:textId="77777777" w:rsidR="0008384E" w:rsidRDefault="0008384E" w:rsidP="005C2A1A">
      <w:pPr>
        <w:spacing w:after="0" w:line="240" w:lineRule="auto"/>
        <w:rPr>
          <w:rFonts w:cs="Arial"/>
          <w:sz w:val="24"/>
          <w:szCs w:val="24"/>
        </w:rPr>
      </w:pPr>
      <w:r w:rsidRPr="008A6CB8">
        <w:rPr>
          <w:rFonts w:cs="Arial"/>
          <w:sz w:val="24"/>
          <w:szCs w:val="24"/>
        </w:rPr>
        <w:t xml:space="preserve">University Clinic </w:t>
      </w:r>
      <w:proofErr w:type="spellStart"/>
      <w:r w:rsidRPr="008A6CB8">
        <w:rPr>
          <w:rFonts w:cs="Arial"/>
          <w:sz w:val="24"/>
          <w:szCs w:val="24"/>
        </w:rPr>
        <w:t>Würzburg</w:t>
      </w:r>
      <w:proofErr w:type="spellEnd"/>
    </w:p>
    <w:p w14:paraId="7F348B6A" w14:textId="77777777" w:rsidR="00D37E8E" w:rsidRDefault="00D37E8E" w:rsidP="005C2A1A">
      <w:pPr>
        <w:spacing w:after="0" w:line="240" w:lineRule="auto"/>
        <w:rPr>
          <w:rFonts w:cs="Arial"/>
          <w:sz w:val="24"/>
          <w:szCs w:val="24"/>
        </w:rPr>
      </w:pPr>
      <w:hyperlink r:id="rId14" w:history="1">
        <w:r w:rsidRPr="002814BF">
          <w:rPr>
            <w:rStyle w:val="Hyperlink"/>
            <w:rFonts w:cs="Arial"/>
            <w:sz w:val="24"/>
            <w:szCs w:val="24"/>
          </w:rPr>
          <w:t>Sarah.nietzer@uni-wuerzburg.de</w:t>
        </w:r>
      </w:hyperlink>
    </w:p>
    <w:p w14:paraId="59B05805" w14:textId="77777777" w:rsidR="005C2A1A" w:rsidRDefault="005C2A1A" w:rsidP="005C2A1A">
      <w:pPr>
        <w:spacing w:after="0" w:line="240" w:lineRule="auto"/>
        <w:rPr>
          <w:rFonts w:cs="Arial"/>
          <w:b/>
          <w:sz w:val="24"/>
          <w:szCs w:val="24"/>
        </w:rPr>
      </w:pPr>
    </w:p>
    <w:p w14:paraId="5D2D9A7F" w14:textId="77777777" w:rsidR="00B5472D" w:rsidRPr="00396656" w:rsidRDefault="00B5472D" w:rsidP="005C2A1A">
      <w:pPr>
        <w:spacing w:after="0" w:line="240" w:lineRule="auto"/>
        <w:rPr>
          <w:rFonts w:cs="Arial"/>
          <w:b/>
          <w:sz w:val="24"/>
          <w:szCs w:val="24"/>
        </w:rPr>
      </w:pPr>
      <w:r w:rsidRPr="00396656">
        <w:rPr>
          <w:rFonts w:cs="Arial"/>
          <w:b/>
          <w:sz w:val="24"/>
          <w:szCs w:val="24"/>
        </w:rPr>
        <w:t>Corresponding author</w:t>
      </w:r>
      <w:r w:rsidR="005305EB">
        <w:rPr>
          <w:rFonts w:cs="Arial"/>
          <w:b/>
          <w:sz w:val="24"/>
          <w:szCs w:val="24"/>
        </w:rPr>
        <w:t>s</w:t>
      </w:r>
      <w:r w:rsidRPr="00396656">
        <w:rPr>
          <w:rFonts w:cs="Arial"/>
          <w:b/>
          <w:sz w:val="24"/>
          <w:szCs w:val="24"/>
        </w:rPr>
        <w:t>:</w:t>
      </w:r>
    </w:p>
    <w:p w14:paraId="398CDC71" w14:textId="77777777" w:rsidR="00B5472D" w:rsidRPr="00396656" w:rsidRDefault="00EF1350" w:rsidP="005C2A1A">
      <w:pPr>
        <w:spacing w:after="0" w:line="240" w:lineRule="auto"/>
        <w:rPr>
          <w:rFonts w:cs="Arial"/>
          <w:sz w:val="24"/>
          <w:szCs w:val="24"/>
        </w:rPr>
      </w:pPr>
      <w:proofErr w:type="spellStart"/>
      <w:r>
        <w:rPr>
          <w:rFonts w:cs="Arial"/>
          <w:sz w:val="24"/>
          <w:szCs w:val="24"/>
        </w:rPr>
        <w:t>Corinna</w:t>
      </w:r>
      <w:proofErr w:type="spellEnd"/>
      <w:r>
        <w:rPr>
          <w:rFonts w:cs="Arial"/>
          <w:sz w:val="24"/>
          <w:szCs w:val="24"/>
        </w:rPr>
        <w:t xml:space="preserve"> Moll</w:t>
      </w:r>
      <w:r w:rsidR="005305EB">
        <w:rPr>
          <w:rFonts w:cs="Arial"/>
          <w:sz w:val="24"/>
          <w:szCs w:val="24"/>
        </w:rPr>
        <w:t>, Jenny Reboredo</w:t>
      </w:r>
      <w:r>
        <w:rPr>
          <w:rFonts w:cs="Arial"/>
          <w:sz w:val="24"/>
          <w:szCs w:val="24"/>
        </w:rPr>
        <w:t xml:space="preserve"> (contributed equally to the work)</w:t>
      </w:r>
    </w:p>
    <w:p w14:paraId="6BF1C0E0" w14:textId="77777777" w:rsidR="005C2A1A" w:rsidRDefault="005C2A1A" w:rsidP="005C2A1A">
      <w:pPr>
        <w:spacing w:after="0" w:line="240" w:lineRule="auto"/>
        <w:rPr>
          <w:rFonts w:cs="Arial"/>
          <w:b/>
          <w:sz w:val="24"/>
          <w:szCs w:val="24"/>
        </w:rPr>
      </w:pPr>
    </w:p>
    <w:p w14:paraId="34814BCF" w14:textId="77777777" w:rsidR="006954A3" w:rsidRDefault="00B5472D" w:rsidP="005C2A1A">
      <w:pPr>
        <w:spacing w:after="0" w:line="240" w:lineRule="auto"/>
        <w:rPr>
          <w:rFonts w:cs="Arial"/>
          <w:sz w:val="24"/>
          <w:szCs w:val="24"/>
        </w:rPr>
      </w:pPr>
      <w:r w:rsidRPr="00396656">
        <w:rPr>
          <w:rFonts w:cs="Arial"/>
          <w:b/>
          <w:sz w:val="24"/>
          <w:szCs w:val="24"/>
        </w:rPr>
        <w:t>Keywords:</w:t>
      </w:r>
    </w:p>
    <w:p w14:paraId="5F461665" w14:textId="77777777" w:rsidR="006954A3" w:rsidRPr="00594947" w:rsidRDefault="00D06825" w:rsidP="005C2A1A">
      <w:pPr>
        <w:spacing w:after="0" w:line="240" w:lineRule="auto"/>
        <w:rPr>
          <w:rFonts w:cs="Arial"/>
          <w:sz w:val="24"/>
          <w:szCs w:val="24"/>
        </w:rPr>
      </w:pPr>
      <w:proofErr w:type="spellStart"/>
      <w:r>
        <w:rPr>
          <w:rFonts w:cs="Arial"/>
          <w:sz w:val="24"/>
          <w:szCs w:val="24"/>
        </w:rPr>
        <w:t>D</w:t>
      </w:r>
      <w:r w:rsidR="008A6CB8">
        <w:rPr>
          <w:rFonts w:cs="Arial"/>
          <w:sz w:val="24"/>
          <w:szCs w:val="24"/>
        </w:rPr>
        <w:t>ecellularization</w:t>
      </w:r>
      <w:proofErr w:type="spellEnd"/>
      <w:r>
        <w:rPr>
          <w:rFonts w:cs="Arial"/>
          <w:sz w:val="24"/>
          <w:szCs w:val="24"/>
        </w:rPr>
        <w:t xml:space="preserve">, </w:t>
      </w:r>
      <w:proofErr w:type="spellStart"/>
      <w:r>
        <w:rPr>
          <w:rFonts w:cs="Arial"/>
          <w:sz w:val="24"/>
          <w:szCs w:val="24"/>
        </w:rPr>
        <w:t>BioVaSc</w:t>
      </w:r>
      <w:proofErr w:type="spellEnd"/>
      <w:r w:rsidR="008A6CB8">
        <w:rPr>
          <w:rFonts w:cs="Arial"/>
          <w:sz w:val="24"/>
          <w:szCs w:val="24"/>
        </w:rPr>
        <w:t>, primary cell isolation, tumor test system, dynamic culture conditions,</w:t>
      </w:r>
      <w:r w:rsidR="008A2F04">
        <w:rPr>
          <w:rFonts w:cs="Arial"/>
          <w:sz w:val="24"/>
          <w:szCs w:val="24"/>
        </w:rPr>
        <w:t xml:space="preserve"> bioreactor,</w:t>
      </w:r>
      <w:r w:rsidR="008A6CB8">
        <w:rPr>
          <w:rFonts w:cs="Arial"/>
          <w:sz w:val="24"/>
          <w:szCs w:val="24"/>
        </w:rPr>
        <w:t xml:space="preserve"> 3D </w:t>
      </w:r>
      <w:r w:rsidR="00612BDD">
        <w:rPr>
          <w:rFonts w:cs="Arial"/>
          <w:i/>
          <w:sz w:val="24"/>
          <w:szCs w:val="24"/>
        </w:rPr>
        <w:t xml:space="preserve">in </w:t>
      </w:r>
      <w:r w:rsidR="008A6CB8" w:rsidRPr="008A2F04">
        <w:rPr>
          <w:rFonts w:cs="Arial"/>
          <w:i/>
          <w:sz w:val="24"/>
          <w:szCs w:val="24"/>
        </w:rPr>
        <w:t>vitro</w:t>
      </w:r>
      <w:r w:rsidR="008A6CB8">
        <w:rPr>
          <w:rFonts w:cs="Arial"/>
          <w:sz w:val="24"/>
          <w:szCs w:val="24"/>
        </w:rPr>
        <w:t xml:space="preserve"> models</w:t>
      </w:r>
    </w:p>
    <w:p w14:paraId="1ED60480" w14:textId="77777777" w:rsidR="008711DF" w:rsidRDefault="008711DF" w:rsidP="005C2A1A">
      <w:pPr>
        <w:spacing w:after="0" w:line="240" w:lineRule="auto"/>
        <w:jc w:val="both"/>
        <w:rPr>
          <w:rFonts w:cs="Arial"/>
          <w:b/>
          <w:sz w:val="24"/>
          <w:szCs w:val="24"/>
        </w:rPr>
      </w:pPr>
    </w:p>
    <w:p w14:paraId="137753E1" w14:textId="77777777" w:rsidR="00B5472D" w:rsidRPr="00396656" w:rsidRDefault="00B5472D" w:rsidP="005C2A1A">
      <w:pPr>
        <w:spacing w:after="0" w:line="240" w:lineRule="auto"/>
        <w:jc w:val="both"/>
        <w:rPr>
          <w:rFonts w:cs="Arial"/>
          <w:sz w:val="24"/>
          <w:szCs w:val="24"/>
        </w:rPr>
      </w:pPr>
      <w:r w:rsidRPr="00396656">
        <w:rPr>
          <w:rFonts w:cs="Arial"/>
          <w:b/>
          <w:sz w:val="24"/>
          <w:szCs w:val="24"/>
        </w:rPr>
        <w:t>Short Abstract:</w:t>
      </w:r>
    </w:p>
    <w:p w14:paraId="63D9AD1D" w14:textId="1DD56ADB" w:rsidR="00B5472D" w:rsidRPr="00396656" w:rsidRDefault="00FB0086" w:rsidP="005C2A1A">
      <w:pPr>
        <w:spacing w:after="0" w:line="240" w:lineRule="auto"/>
        <w:jc w:val="both"/>
        <w:rPr>
          <w:rFonts w:cs="Arial"/>
          <w:sz w:val="24"/>
          <w:szCs w:val="24"/>
        </w:rPr>
      </w:pPr>
      <w:r>
        <w:rPr>
          <w:rFonts w:cs="Arial"/>
          <w:sz w:val="24"/>
          <w:szCs w:val="24"/>
        </w:rPr>
        <w:t xml:space="preserve">Methods to create human </w:t>
      </w:r>
      <w:r w:rsidR="00F67056">
        <w:rPr>
          <w:rFonts w:cs="Arial"/>
          <w:sz w:val="24"/>
          <w:szCs w:val="24"/>
        </w:rPr>
        <w:t>3D</w:t>
      </w:r>
      <w:r w:rsidR="00247B8D">
        <w:rPr>
          <w:rFonts w:cs="Arial"/>
          <w:sz w:val="24"/>
          <w:szCs w:val="24"/>
        </w:rPr>
        <w:t xml:space="preserve"> tumor </w:t>
      </w:r>
      <w:r>
        <w:rPr>
          <w:rFonts w:cs="Arial"/>
          <w:sz w:val="24"/>
          <w:szCs w:val="24"/>
        </w:rPr>
        <w:t>tissue</w:t>
      </w:r>
      <w:r w:rsidR="004A5243">
        <w:rPr>
          <w:rFonts w:cs="Arial"/>
          <w:sz w:val="24"/>
          <w:szCs w:val="24"/>
        </w:rPr>
        <w:t>s</w:t>
      </w:r>
      <w:r>
        <w:rPr>
          <w:rFonts w:cs="Arial"/>
          <w:sz w:val="24"/>
          <w:szCs w:val="24"/>
        </w:rPr>
        <w:t xml:space="preserve"> as </w:t>
      </w:r>
      <w:r w:rsidR="00247B8D">
        <w:rPr>
          <w:rFonts w:cs="Arial"/>
          <w:sz w:val="24"/>
          <w:szCs w:val="24"/>
        </w:rPr>
        <w:t xml:space="preserve">test </w:t>
      </w:r>
      <w:r>
        <w:rPr>
          <w:rFonts w:cs="Arial"/>
          <w:sz w:val="24"/>
          <w:szCs w:val="24"/>
        </w:rPr>
        <w:t xml:space="preserve">systems are </w:t>
      </w:r>
      <w:r w:rsidR="00247B8D">
        <w:rPr>
          <w:rFonts w:cs="Arial"/>
          <w:sz w:val="24"/>
          <w:szCs w:val="24"/>
        </w:rPr>
        <w:t>described. The</w:t>
      </w:r>
      <w:r>
        <w:rPr>
          <w:rFonts w:cs="Arial"/>
          <w:sz w:val="24"/>
          <w:szCs w:val="24"/>
        </w:rPr>
        <w:t>se</w:t>
      </w:r>
      <w:r w:rsidR="00247B8D">
        <w:rPr>
          <w:rFonts w:cs="Arial"/>
          <w:sz w:val="24"/>
          <w:szCs w:val="24"/>
        </w:rPr>
        <w:t xml:space="preserve"> </w:t>
      </w:r>
      <w:r>
        <w:rPr>
          <w:rFonts w:cs="Arial"/>
          <w:sz w:val="24"/>
          <w:szCs w:val="24"/>
        </w:rPr>
        <w:t xml:space="preserve">technologies </w:t>
      </w:r>
      <w:r>
        <w:rPr>
          <w:rFonts w:cs="Arial"/>
          <w:sz w:val="24"/>
          <w:szCs w:val="24"/>
        </w:rPr>
        <w:lastRenderedPageBreak/>
        <w:t>are based on</w:t>
      </w:r>
      <w:r w:rsidR="00854331">
        <w:rPr>
          <w:rFonts w:cs="Arial"/>
          <w:sz w:val="24"/>
          <w:szCs w:val="24"/>
        </w:rPr>
        <w:t xml:space="preserve"> </w:t>
      </w:r>
      <w:r w:rsidR="0079720B">
        <w:rPr>
          <w:rFonts w:cs="Arial"/>
          <w:sz w:val="24"/>
          <w:szCs w:val="24"/>
        </w:rPr>
        <w:t xml:space="preserve">a </w:t>
      </w:r>
      <w:proofErr w:type="spellStart"/>
      <w:r w:rsidR="0079720B">
        <w:rPr>
          <w:rFonts w:cs="Arial"/>
          <w:sz w:val="24"/>
          <w:szCs w:val="24"/>
        </w:rPr>
        <w:t>decellularized</w:t>
      </w:r>
      <w:proofErr w:type="spellEnd"/>
      <w:r w:rsidR="0079720B">
        <w:rPr>
          <w:rFonts w:cs="Arial"/>
          <w:sz w:val="24"/>
          <w:szCs w:val="24"/>
        </w:rPr>
        <w:t xml:space="preserve"> Biological Vascularized Scaffold</w:t>
      </w:r>
      <w:r w:rsidR="0079720B">
        <w:t xml:space="preserve"> (</w:t>
      </w:r>
      <w:proofErr w:type="spellStart"/>
      <w:r w:rsidR="00854331">
        <w:t>BioVaSc</w:t>
      </w:r>
      <w:proofErr w:type="spellEnd"/>
      <w:del w:id="1" w:author="Corinna Moll" w:date="2013-02-18T09:56:00Z">
        <w:r w:rsidR="0079720B">
          <w:delText>)</w:delText>
        </w:r>
        <w:r w:rsidR="00F67056">
          <w:rPr>
            <w:rFonts w:cs="Arial"/>
            <w:sz w:val="24"/>
            <w:szCs w:val="24"/>
          </w:rPr>
          <w:delText xml:space="preserve"> </w:delText>
        </w:r>
        <w:r w:rsidR="00854331">
          <w:rPr>
            <w:rFonts w:cs="Arial"/>
            <w:sz w:val="24"/>
            <w:szCs w:val="24"/>
          </w:rPr>
          <w:delText xml:space="preserve">() </w:delText>
        </w:r>
        <w:r>
          <w:rPr>
            <w:rFonts w:cs="Arial"/>
            <w:sz w:val="24"/>
            <w:szCs w:val="24"/>
          </w:rPr>
          <w:delText>and</w:delText>
        </w:r>
      </w:del>
      <w:ins w:id="2" w:author="Corinna Moll" w:date="2013-02-18T09:56:00Z">
        <w:r w:rsidR="0079720B">
          <w:t>)</w:t>
        </w:r>
        <w:r w:rsidR="0025377E">
          <w:t>,</w:t>
        </w:r>
      </w:ins>
      <w:r w:rsidR="00F67056">
        <w:rPr>
          <w:rFonts w:cs="Arial"/>
          <w:sz w:val="24"/>
          <w:szCs w:val="24"/>
        </w:rPr>
        <w:t xml:space="preserve"> primary </w:t>
      </w:r>
      <w:r>
        <w:rPr>
          <w:rFonts w:cs="Arial"/>
          <w:sz w:val="24"/>
          <w:szCs w:val="24"/>
        </w:rPr>
        <w:t xml:space="preserve">human </w:t>
      </w:r>
      <w:r w:rsidR="00F67056">
        <w:rPr>
          <w:rFonts w:cs="Arial"/>
          <w:sz w:val="24"/>
          <w:szCs w:val="24"/>
        </w:rPr>
        <w:t>cells</w:t>
      </w:r>
      <w:ins w:id="3" w:author="Corinna Moll" w:date="2013-02-18T09:56:00Z">
        <w:r w:rsidR="00D74C8E">
          <w:rPr>
            <w:rFonts w:cs="Arial"/>
            <w:sz w:val="24"/>
            <w:szCs w:val="24"/>
          </w:rPr>
          <w:t xml:space="preserve"> and a tumor cell line</w:t>
        </w:r>
      </w:ins>
      <w:r w:rsidR="000A34B4">
        <w:rPr>
          <w:rFonts w:cs="Arial"/>
          <w:sz w:val="24"/>
          <w:szCs w:val="24"/>
        </w:rPr>
        <w:t>,</w:t>
      </w:r>
      <w:r>
        <w:rPr>
          <w:rFonts w:cs="Arial"/>
          <w:sz w:val="24"/>
          <w:szCs w:val="24"/>
        </w:rPr>
        <w:t xml:space="preserve"> which can be cultured under </w:t>
      </w:r>
      <w:r w:rsidR="00247B8D">
        <w:rPr>
          <w:rFonts w:cs="Arial"/>
          <w:sz w:val="24"/>
          <w:szCs w:val="24"/>
        </w:rPr>
        <w:t xml:space="preserve">static </w:t>
      </w:r>
      <w:r w:rsidR="00F67056">
        <w:rPr>
          <w:rFonts w:cs="Arial"/>
          <w:sz w:val="24"/>
          <w:szCs w:val="24"/>
        </w:rPr>
        <w:t>as well as under</w:t>
      </w:r>
      <w:r w:rsidR="00247B8D">
        <w:rPr>
          <w:rFonts w:cs="Arial"/>
          <w:sz w:val="24"/>
          <w:szCs w:val="24"/>
        </w:rPr>
        <w:t xml:space="preserve"> dynamic </w:t>
      </w:r>
      <w:r w:rsidR="00F67056">
        <w:rPr>
          <w:rFonts w:cs="Arial"/>
          <w:sz w:val="24"/>
          <w:szCs w:val="24"/>
        </w:rPr>
        <w:t>conditions in a flow bioreactor</w:t>
      </w:r>
      <w:r w:rsidR="00247B8D">
        <w:rPr>
          <w:rFonts w:cs="Arial"/>
          <w:sz w:val="24"/>
          <w:szCs w:val="24"/>
        </w:rPr>
        <w:t>.</w:t>
      </w:r>
    </w:p>
    <w:p w14:paraId="30D30B3A" w14:textId="77777777" w:rsidR="005C2A1A" w:rsidRDefault="005C2A1A" w:rsidP="005C2A1A">
      <w:pPr>
        <w:spacing w:after="0" w:line="240" w:lineRule="auto"/>
        <w:jc w:val="both"/>
        <w:rPr>
          <w:rFonts w:cs="Arial"/>
          <w:b/>
          <w:sz w:val="24"/>
          <w:szCs w:val="24"/>
        </w:rPr>
      </w:pPr>
    </w:p>
    <w:p w14:paraId="2B6273CF" w14:textId="77777777" w:rsidR="00B5472D" w:rsidRPr="00396656" w:rsidRDefault="00B5472D" w:rsidP="005C2A1A">
      <w:pPr>
        <w:spacing w:after="0" w:line="240" w:lineRule="auto"/>
        <w:jc w:val="both"/>
        <w:rPr>
          <w:rFonts w:cs="Arial"/>
          <w:sz w:val="24"/>
          <w:szCs w:val="24"/>
        </w:rPr>
      </w:pPr>
      <w:r w:rsidRPr="00396656">
        <w:rPr>
          <w:rFonts w:cs="Arial"/>
          <w:b/>
          <w:sz w:val="24"/>
          <w:szCs w:val="24"/>
        </w:rPr>
        <w:t>Long Abstract:</w:t>
      </w:r>
    </w:p>
    <w:p w14:paraId="7B018777" w14:textId="77777777" w:rsidR="005C2A1A" w:rsidRDefault="005C2A1A" w:rsidP="005C2A1A">
      <w:pPr>
        <w:pStyle w:val="default"/>
        <w:spacing w:before="0" w:beforeAutospacing="0" w:after="0" w:afterAutospacing="0"/>
        <w:jc w:val="both"/>
        <w:rPr>
          <w:rFonts w:ascii="Calibri" w:hAnsi="Calibri"/>
          <w:lang w:val="en-US"/>
        </w:rPr>
      </w:pPr>
    </w:p>
    <w:p w14:paraId="04B6D413" w14:textId="77777777" w:rsidR="003B0A8F" w:rsidRPr="00F660AB" w:rsidRDefault="005F17EB" w:rsidP="005C2A1A">
      <w:pPr>
        <w:pStyle w:val="default"/>
        <w:spacing w:before="0" w:beforeAutospacing="0" w:after="0" w:afterAutospacing="0"/>
        <w:jc w:val="both"/>
        <w:rPr>
          <w:rFonts w:ascii="Calibri" w:hAnsi="Calibri" w:cs="Arial"/>
          <w:lang w:val="en-US"/>
        </w:rPr>
      </w:pPr>
      <w:r w:rsidRPr="003879AA">
        <w:rPr>
          <w:rFonts w:ascii="Calibri" w:hAnsi="Calibri"/>
          <w:lang w:val="en-US"/>
        </w:rPr>
        <w:t>Cancer is o</w:t>
      </w:r>
      <w:r w:rsidR="00C92507">
        <w:rPr>
          <w:rFonts w:ascii="Calibri" w:hAnsi="Calibri"/>
          <w:lang w:val="en-US"/>
        </w:rPr>
        <w:t>ne of the leading causes of death</w:t>
      </w:r>
      <w:r w:rsidRPr="003879AA">
        <w:rPr>
          <w:rFonts w:ascii="Calibri" w:hAnsi="Calibri"/>
          <w:lang w:val="en-US"/>
        </w:rPr>
        <w:t xml:space="preserve"> </w:t>
      </w:r>
      <w:r w:rsidR="000A34B4" w:rsidRPr="003879AA">
        <w:rPr>
          <w:rFonts w:ascii="Calibri" w:hAnsi="Calibri"/>
          <w:lang w:val="en-US"/>
        </w:rPr>
        <w:t>worldwide</w:t>
      </w:r>
      <w:r w:rsidRPr="003879AA">
        <w:rPr>
          <w:rFonts w:ascii="Calibri" w:hAnsi="Calibri"/>
          <w:lang w:val="en-US"/>
        </w:rPr>
        <w:t xml:space="preserve">. </w:t>
      </w:r>
      <w:r w:rsidR="008E383C">
        <w:rPr>
          <w:rFonts w:ascii="Calibri" w:hAnsi="Calibri"/>
          <w:lang w:val="en-US"/>
        </w:rPr>
        <w:t>Current</w:t>
      </w:r>
      <w:r w:rsidR="008E383C" w:rsidRPr="003879AA">
        <w:rPr>
          <w:rFonts w:ascii="Calibri" w:hAnsi="Calibri"/>
          <w:lang w:val="en-US"/>
        </w:rPr>
        <w:t xml:space="preserve"> </w:t>
      </w:r>
      <w:r w:rsidR="00D874E4" w:rsidRPr="003879AA">
        <w:rPr>
          <w:rFonts w:ascii="Calibri" w:hAnsi="Calibri"/>
          <w:lang w:val="en-US"/>
        </w:rPr>
        <w:t>therapeutic</w:t>
      </w:r>
      <w:r w:rsidRPr="003879AA">
        <w:rPr>
          <w:rFonts w:ascii="Calibri" w:hAnsi="Calibri"/>
          <w:lang w:val="en-US"/>
        </w:rPr>
        <w:t xml:space="preserve"> strategies</w:t>
      </w:r>
      <w:r w:rsidR="00490AEE">
        <w:rPr>
          <w:rFonts w:ascii="Calibri" w:hAnsi="Calibri"/>
          <w:lang w:val="en-US"/>
        </w:rPr>
        <w:t xml:space="preserve"> are </w:t>
      </w:r>
      <w:r w:rsidRPr="003879AA">
        <w:rPr>
          <w:rFonts w:ascii="Calibri" w:hAnsi="Calibri"/>
          <w:lang w:val="en-US"/>
        </w:rPr>
        <w:t xml:space="preserve">predominantly </w:t>
      </w:r>
      <w:r w:rsidR="004A5243" w:rsidRPr="003879AA">
        <w:rPr>
          <w:rFonts w:ascii="Calibri" w:hAnsi="Calibri"/>
          <w:lang w:val="en-US"/>
        </w:rPr>
        <w:t xml:space="preserve">developed </w:t>
      </w:r>
      <w:r w:rsidRPr="003879AA">
        <w:rPr>
          <w:rFonts w:ascii="Calibri" w:hAnsi="Calibri"/>
          <w:lang w:val="en-US"/>
        </w:rPr>
        <w:t xml:space="preserve">in 2D culture systems, which </w:t>
      </w:r>
      <w:r w:rsidR="00490AEE" w:rsidRPr="003879AA">
        <w:rPr>
          <w:rFonts w:ascii="Calibri" w:hAnsi="Calibri"/>
          <w:lang w:val="en-US"/>
        </w:rPr>
        <w:t xml:space="preserve">inadequately </w:t>
      </w:r>
      <w:r w:rsidR="008E383C">
        <w:rPr>
          <w:rFonts w:ascii="Calibri" w:hAnsi="Calibri"/>
          <w:lang w:val="en-US"/>
        </w:rPr>
        <w:t>reflect</w:t>
      </w:r>
      <w:r w:rsidRPr="003879AA">
        <w:rPr>
          <w:rFonts w:ascii="Calibri" w:hAnsi="Calibri"/>
          <w:lang w:val="en-US"/>
        </w:rPr>
        <w:t xml:space="preserve"> physiological conditions </w:t>
      </w:r>
      <w:r w:rsidRPr="008E383C">
        <w:rPr>
          <w:rFonts w:ascii="Calibri" w:hAnsi="Calibri"/>
          <w:i/>
          <w:lang w:val="en-US"/>
        </w:rPr>
        <w:t xml:space="preserve">in </w:t>
      </w:r>
      <w:r w:rsidR="008E383C" w:rsidRPr="008E383C">
        <w:rPr>
          <w:rFonts w:ascii="Calibri" w:hAnsi="Calibri"/>
          <w:i/>
          <w:lang w:val="en-US"/>
        </w:rPr>
        <w:t>vivo</w:t>
      </w:r>
      <w:r w:rsidRPr="003879AA">
        <w:rPr>
          <w:rFonts w:ascii="Calibri" w:hAnsi="Calibri"/>
          <w:lang w:val="en-US"/>
        </w:rPr>
        <w:t xml:space="preserve">. </w:t>
      </w:r>
      <w:r w:rsidR="00A84023">
        <w:rPr>
          <w:rFonts w:ascii="Calibri" w:hAnsi="Calibri"/>
          <w:lang w:val="en-US"/>
        </w:rPr>
        <w:t xml:space="preserve">Biological 3D matrices provide cells </w:t>
      </w:r>
      <w:r w:rsidR="00A84023">
        <w:rPr>
          <w:rFonts w:ascii="Calibri" w:hAnsi="Calibri" w:cs="Arial"/>
          <w:lang w:val="en-US"/>
        </w:rPr>
        <w:t xml:space="preserve">an environment in which </w:t>
      </w:r>
      <w:r w:rsidR="00AB155F">
        <w:rPr>
          <w:rFonts w:ascii="Calibri" w:hAnsi="Calibri" w:cs="Arial"/>
          <w:lang w:val="en-US"/>
        </w:rPr>
        <w:t xml:space="preserve">cells </w:t>
      </w:r>
      <w:r w:rsidR="00A84023">
        <w:rPr>
          <w:rFonts w:ascii="Calibri" w:hAnsi="Calibri" w:cs="Arial"/>
          <w:lang w:val="en-US"/>
        </w:rPr>
        <w:t xml:space="preserve">can self-organize, allowing the study of tissue organization and </w:t>
      </w:r>
      <w:r w:rsidR="0079720B">
        <w:rPr>
          <w:rFonts w:ascii="Calibri" w:hAnsi="Calibri" w:cs="Arial"/>
          <w:lang w:val="en-US"/>
        </w:rPr>
        <w:t xml:space="preserve">cell </w:t>
      </w:r>
      <w:r w:rsidR="00A84023">
        <w:rPr>
          <w:rFonts w:ascii="Calibri" w:hAnsi="Calibri" w:cs="Arial"/>
          <w:lang w:val="en-US"/>
        </w:rPr>
        <w:t>differentiation.</w:t>
      </w:r>
      <w:r w:rsidR="00F660AB">
        <w:rPr>
          <w:rFonts w:ascii="Calibri" w:hAnsi="Calibri" w:cs="Arial"/>
          <w:lang w:val="en-US"/>
        </w:rPr>
        <w:t xml:space="preserve"> Such scaffolds </w:t>
      </w:r>
      <w:r w:rsidR="00A84023">
        <w:rPr>
          <w:rFonts w:ascii="Calibri" w:hAnsi="Calibri" w:cs="Arial"/>
          <w:lang w:val="en-US"/>
        </w:rPr>
        <w:t>can be seeded with a mixture of different cell types to study direct 3D cell-cell-interactions</w:t>
      </w:r>
      <w:r w:rsidR="00F660AB">
        <w:rPr>
          <w:rFonts w:ascii="Calibri" w:hAnsi="Calibri" w:cs="Arial"/>
          <w:lang w:val="en-US"/>
        </w:rPr>
        <w:t>.</w:t>
      </w:r>
      <w:r w:rsidR="00A84023">
        <w:rPr>
          <w:rFonts w:ascii="Calibri" w:hAnsi="Calibri" w:cs="Arial"/>
          <w:lang w:val="en-US"/>
        </w:rPr>
        <w:t xml:space="preserve"> </w:t>
      </w:r>
      <w:r w:rsidRPr="003879AA">
        <w:rPr>
          <w:rFonts w:ascii="Calibri" w:hAnsi="Calibri"/>
          <w:lang w:val="en-US"/>
        </w:rPr>
        <w:t xml:space="preserve">To </w:t>
      </w:r>
      <w:r w:rsidR="00490AEE">
        <w:rPr>
          <w:rFonts w:ascii="Calibri" w:hAnsi="Calibri"/>
          <w:lang w:val="en-US"/>
        </w:rPr>
        <w:t>mimic</w:t>
      </w:r>
      <w:r w:rsidRPr="003879AA">
        <w:rPr>
          <w:rFonts w:ascii="Calibri" w:hAnsi="Calibri"/>
          <w:lang w:val="en-US"/>
        </w:rPr>
        <w:t xml:space="preserve"> the </w:t>
      </w:r>
      <w:r w:rsidR="00400D67">
        <w:rPr>
          <w:rFonts w:ascii="Calibri" w:hAnsi="Calibri"/>
          <w:lang w:val="en-US"/>
        </w:rPr>
        <w:t xml:space="preserve">3D </w:t>
      </w:r>
      <w:r w:rsidRPr="003879AA">
        <w:rPr>
          <w:rFonts w:ascii="Calibri" w:hAnsi="Calibri"/>
          <w:lang w:val="en-US"/>
        </w:rPr>
        <w:t xml:space="preserve">complexity of </w:t>
      </w:r>
      <w:r w:rsidR="00275BE5">
        <w:rPr>
          <w:rFonts w:ascii="Calibri" w:hAnsi="Calibri"/>
          <w:lang w:val="en-US"/>
        </w:rPr>
        <w:t>cancer</w:t>
      </w:r>
      <w:r w:rsidR="00275BE5" w:rsidRPr="003879AA">
        <w:rPr>
          <w:rFonts w:ascii="Calibri" w:hAnsi="Calibri"/>
          <w:lang w:val="en-US"/>
        </w:rPr>
        <w:t xml:space="preserve"> </w:t>
      </w:r>
      <w:r w:rsidRPr="003879AA">
        <w:rPr>
          <w:rFonts w:ascii="Calibri" w:hAnsi="Calibri"/>
          <w:lang w:val="en-US"/>
        </w:rPr>
        <w:t xml:space="preserve">tumors, </w:t>
      </w:r>
      <w:r w:rsidR="00400D67">
        <w:rPr>
          <w:rFonts w:ascii="Calibri" w:hAnsi="Calibri"/>
          <w:lang w:val="en-US"/>
        </w:rPr>
        <w:t xml:space="preserve">our group has developed </w:t>
      </w:r>
      <w:r w:rsidRPr="003879AA">
        <w:rPr>
          <w:rFonts w:ascii="Calibri" w:hAnsi="Calibri"/>
          <w:lang w:val="en-US"/>
        </w:rPr>
        <w:t xml:space="preserve">a </w:t>
      </w:r>
      <w:r w:rsidR="00D874E4" w:rsidRPr="003879AA">
        <w:rPr>
          <w:rFonts w:ascii="Calibri" w:hAnsi="Calibri"/>
          <w:lang w:val="en-US"/>
        </w:rPr>
        <w:t>3D</w:t>
      </w:r>
      <w:r w:rsidRPr="003879AA">
        <w:rPr>
          <w:rFonts w:ascii="Calibri" w:hAnsi="Calibri"/>
          <w:lang w:val="en-US"/>
        </w:rPr>
        <w:t xml:space="preserve"> </w:t>
      </w:r>
      <w:r w:rsidRPr="003879AA">
        <w:rPr>
          <w:rFonts w:ascii="Calibri" w:hAnsi="Calibri"/>
          <w:i/>
          <w:iCs/>
          <w:lang w:val="en-US"/>
        </w:rPr>
        <w:t xml:space="preserve">in vitro </w:t>
      </w:r>
      <w:r w:rsidRPr="003879AA">
        <w:rPr>
          <w:rFonts w:ascii="Calibri" w:hAnsi="Calibri"/>
          <w:lang w:val="en-US"/>
        </w:rPr>
        <w:t>tumor t</w:t>
      </w:r>
      <w:r w:rsidR="00AA226C" w:rsidRPr="003879AA">
        <w:rPr>
          <w:rFonts w:ascii="Calibri" w:hAnsi="Calibri"/>
          <w:lang w:val="en-US"/>
        </w:rPr>
        <w:t>est system</w:t>
      </w:r>
      <w:r w:rsidR="00F660AB">
        <w:rPr>
          <w:rFonts w:ascii="Calibri" w:hAnsi="Calibri"/>
          <w:lang w:val="en-US"/>
        </w:rPr>
        <w:t>.</w:t>
      </w:r>
      <w:r w:rsidR="00F660AB">
        <w:rPr>
          <w:rFonts w:ascii="Calibri" w:hAnsi="Calibri" w:cs="Arial"/>
          <w:lang w:val="en-US"/>
        </w:rPr>
        <w:t xml:space="preserve"> </w:t>
      </w:r>
    </w:p>
    <w:p w14:paraId="74F28955" w14:textId="77777777" w:rsidR="005C2A1A" w:rsidRDefault="005C2A1A" w:rsidP="005C2A1A">
      <w:pPr>
        <w:pStyle w:val="default"/>
        <w:spacing w:before="0" w:beforeAutospacing="0" w:after="0" w:afterAutospacing="0"/>
        <w:jc w:val="both"/>
        <w:rPr>
          <w:rFonts w:ascii="Calibri" w:hAnsi="Calibri"/>
          <w:lang w:val="en-US"/>
        </w:rPr>
      </w:pPr>
    </w:p>
    <w:p w14:paraId="178B7712" w14:textId="1F710517" w:rsidR="00F660AB" w:rsidRDefault="00400D67" w:rsidP="00F660AB">
      <w:pPr>
        <w:pStyle w:val="default"/>
        <w:spacing w:before="0" w:beforeAutospacing="0" w:after="0" w:afterAutospacing="0"/>
        <w:jc w:val="both"/>
        <w:rPr>
          <w:rFonts w:ascii="Calibri" w:hAnsi="Calibri" w:cs="Arial"/>
          <w:lang w:val="en-US"/>
        </w:rPr>
      </w:pPr>
      <w:r>
        <w:rPr>
          <w:rFonts w:ascii="Calibri" w:hAnsi="Calibri"/>
          <w:lang w:val="en-US"/>
        </w:rPr>
        <w:t xml:space="preserve">Our </w:t>
      </w:r>
      <w:r w:rsidR="00AA226C" w:rsidRPr="003879AA">
        <w:rPr>
          <w:rFonts w:ascii="Calibri" w:hAnsi="Calibri"/>
          <w:lang w:val="en-US"/>
        </w:rPr>
        <w:t xml:space="preserve">3D tissue </w:t>
      </w:r>
      <w:r w:rsidRPr="003879AA">
        <w:rPr>
          <w:rFonts w:ascii="Calibri" w:hAnsi="Calibri"/>
          <w:lang w:val="en-US"/>
        </w:rPr>
        <w:t xml:space="preserve">test system </w:t>
      </w:r>
      <w:r w:rsidR="00AA226C" w:rsidRPr="003879AA">
        <w:rPr>
          <w:rFonts w:ascii="Calibri" w:hAnsi="Calibri"/>
          <w:lang w:val="en-US"/>
        </w:rPr>
        <w:t>model</w:t>
      </w:r>
      <w:r>
        <w:rPr>
          <w:rFonts w:ascii="Calibri" w:hAnsi="Calibri"/>
          <w:lang w:val="en-US"/>
        </w:rPr>
        <w:t xml:space="preserve">s the </w:t>
      </w:r>
      <w:r w:rsidRPr="00400D67">
        <w:rPr>
          <w:rFonts w:ascii="Calibri" w:hAnsi="Calibri"/>
          <w:i/>
          <w:lang w:val="en-US"/>
        </w:rPr>
        <w:t>in vivo</w:t>
      </w:r>
      <w:r>
        <w:rPr>
          <w:rFonts w:ascii="Calibri" w:hAnsi="Calibri"/>
          <w:lang w:val="en-US"/>
        </w:rPr>
        <w:t xml:space="preserve"> situation of </w:t>
      </w:r>
      <w:r w:rsidR="00D874E4" w:rsidRPr="003879AA">
        <w:rPr>
          <w:rFonts w:ascii="Calibri" w:hAnsi="Calibri"/>
          <w:lang w:val="en-US"/>
        </w:rPr>
        <w:t>malignant peripheral nerve sheath tumors (</w:t>
      </w:r>
      <w:r w:rsidR="005F17EB" w:rsidRPr="003879AA">
        <w:rPr>
          <w:rFonts w:ascii="Calibri" w:hAnsi="Calibri"/>
          <w:lang w:val="en-US"/>
        </w:rPr>
        <w:t>MPNSTs</w:t>
      </w:r>
      <w:r w:rsidR="00D874E4" w:rsidRPr="003879AA">
        <w:rPr>
          <w:rFonts w:ascii="Calibri" w:hAnsi="Calibri"/>
          <w:lang w:val="en-US"/>
        </w:rPr>
        <w:t>)</w:t>
      </w:r>
      <w:r>
        <w:rPr>
          <w:rFonts w:ascii="Calibri" w:hAnsi="Calibri"/>
          <w:lang w:val="en-US"/>
        </w:rPr>
        <w:t>, which we</w:t>
      </w:r>
      <w:r w:rsidR="005F17EB" w:rsidRPr="003879AA">
        <w:rPr>
          <w:rFonts w:ascii="Calibri" w:hAnsi="Calibri"/>
          <w:lang w:val="en-US"/>
        </w:rPr>
        <w:t xml:space="preserve"> established </w:t>
      </w:r>
      <w:r>
        <w:rPr>
          <w:rFonts w:ascii="Calibri" w:hAnsi="Calibri"/>
          <w:lang w:val="en-US"/>
        </w:rPr>
        <w:t xml:space="preserve">with our </w:t>
      </w:r>
      <w:proofErr w:type="spellStart"/>
      <w:r w:rsidR="00A84023">
        <w:rPr>
          <w:rFonts w:ascii="Calibri" w:hAnsi="Calibri"/>
          <w:lang w:val="en-US"/>
        </w:rPr>
        <w:t>decellularized</w:t>
      </w:r>
      <w:proofErr w:type="spellEnd"/>
      <w:r w:rsidR="00A84023">
        <w:rPr>
          <w:rFonts w:ascii="Calibri" w:hAnsi="Calibri"/>
          <w:lang w:val="en-US"/>
        </w:rPr>
        <w:t xml:space="preserve"> </w:t>
      </w:r>
      <w:r w:rsidR="00275BE5" w:rsidRPr="003879AA">
        <w:rPr>
          <w:rFonts w:ascii="Calibri" w:hAnsi="Calibri"/>
          <w:lang w:val="en-US"/>
        </w:rPr>
        <w:t xml:space="preserve">porcine </w:t>
      </w:r>
      <w:proofErr w:type="spellStart"/>
      <w:r w:rsidR="00275BE5" w:rsidRPr="003879AA">
        <w:rPr>
          <w:rFonts w:ascii="Calibri" w:hAnsi="Calibri"/>
          <w:lang w:val="en-US"/>
        </w:rPr>
        <w:t>jejunal</w:t>
      </w:r>
      <w:proofErr w:type="spellEnd"/>
      <w:r w:rsidR="00275BE5" w:rsidRPr="003879AA">
        <w:rPr>
          <w:rFonts w:ascii="Calibri" w:hAnsi="Calibri"/>
          <w:lang w:val="en-US"/>
        </w:rPr>
        <w:t xml:space="preserve"> segment </w:t>
      </w:r>
      <w:r w:rsidR="00275BE5">
        <w:rPr>
          <w:rFonts w:ascii="Calibri" w:hAnsi="Calibri"/>
          <w:lang w:val="en-US"/>
        </w:rPr>
        <w:t xml:space="preserve">derived </w:t>
      </w:r>
      <w:r w:rsidR="005F17EB" w:rsidRPr="003879AA">
        <w:rPr>
          <w:rFonts w:ascii="Calibri" w:hAnsi="Calibri"/>
          <w:lang w:val="en-US"/>
        </w:rPr>
        <w:t xml:space="preserve">biological </w:t>
      </w:r>
      <w:r w:rsidR="00D874E4" w:rsidRPr="003879AA">
        <w:rPr>
          <w:rFonts w:ascii="Calibri" w:hAnsi="Calibri"/>
          <w:lang w:val="en-US"/>
        </w:rPr>
        <w:t xml:space="preserve">vascularized </w:t>
      </w:r>
      <w:r w:rsidR="005F17EB" w:rsidRPr="003879AA">
        <w:rPr>
          <w:rFonts w:ascii="Calibri" w:hAnsi="Calibri"/>
          <w:lang w:val="en-US"/>
        </w:rPr>
        <w:t>scaffold</w:t>
      </w:r>
      <w:r w:rsidR="00D874E4" w:rsidRPr="003879AA">
        <w:rPr>
          <w:rFonts w:ascii="Calibri" w:hAnsi="Calibri"/>
          <w:lang w:val="en-US"/>
        </w:rPr>
        <w:t xml:space="preserve"> (</w:t>
      </w:r>
      <w:proofErr w:type="spellStart"/>
      <w:r w:rsidR="00D874E4" w:rsidRPr="003879AA">
        <w:rPr>
          <w:rFonts w:ascii="Calibri" w:hAnsi="Calibri"/>
          <w:lang w:val="en-US"/>
        </w:rPr>
        <w:t>BioVaSc</w:t>
      </w:r>
      <w:proofErr w:type="spellEnd"/>
      <w:r w:rsidR="00D874E4" w:rsidRPr="003879AA">
        <w:rPr>
          <w:rFonts w:ascii="Calibri" w:hAnsi="Calibri"/>
          <w:lang w:val="en-US"/>
        </w:rPr>
        <w:t>)</w:t>
      </w:r>
      <w:r w:rsidR="00275BE5">
        <w:rPr>
          <w:rFonts w:ascii="Calibri" w:hAnsi="Calibri"/>
          <w:lang w:val="en-US"/>
        </w:rPr>
        <w:t xml:space="preserve">. In our model, we reseeded a modified </w:t>
      </w:r>
      <w:proofErr w:type="spellStart"/>
      <w:r w:rsidR="00275BE5">
        <w:rPr>
          <w:rFonts w:ascii="Calibri" w:hAnsi="Calibri"/>
          <w:lang w:val="en-US"/>
        </w:rPr>
        <w:t>BioVaSc</w:t>
      </w:r>
      <w:proofErr w:type="spellEnd"/>
      <w:r w:rsidR="00275BE5">
        <w:rPr>
          <w:rFonts w:ascii="Calibri" w:hAnsi="Calibri"/>
          <w:lang w:val="en-US"/>
        </w:rPr>
        <w:t xml:space="preserve"> </w:t>
      </w:r>
      <w:r w:rsidR="00A84023">
        <w:rPr>
          <w:rFonts w:ascii="Calibri" w:hAnsi="Calibri"/>
          <w:lang w:val="en-US"/>
        </w:rPr>
        <w:t xml:space="preserve">matrix with primary fibroblasts, </w:t>
      </w:r>
      <w:proofErr w:type="spellStart"/>
      <w:r w:rsidR="00A84023">
        <w:rPr>
          <w:rFonts w:ascii="Calibri" w:hAnsi="Calibri"/>
          <w:lang w:val="en-US"/>
        </w:rPr>
        <w:t>microvascular</w:t>
      </w:r>
      <w:proofErr w:type="spellEnd"/>
      <w:r w:rsidR="00A84023">
        <w:rPr>
          <w:rFonts w:ascii="Calibri" w:hAnsi="Calibri"/>
          <w:lang w:val="en-US"/>
        </w:rPr>
        <w:t xml:space="preserve"> endothelial cells (</w:t>
      </w:r>
      <w:proofErr w:type="spellStart"/>
      <w:r w:rsidR="00A84023">
        <w:rPr>
          <w:rFonts w:ascii="Calibri" w:hAnsi="Calibri"/>
          <w:lang w:val="en-US"/>
        </w:rPr>
        <w:t>mvECs</w:t>
      </w:r>
      <w:proofErr w:type="spellEnd"/>
      <w:r w:rsidR="00A84023">
        <w:rPr>
          <w:rFonts w:ascii="Calibri" w:hAnsi="Calibri"/>
          <w:lang w:val="en-US"/>
        </w:rPr>
        <w:t>) and the S462 tumor cell line.</w:t>
      </w:r>
      <w:r w:rsidR="003879AA" w:rsidRPr="003B0A8F">
        <w:rPr>
          <w:rFonts w:ascii="Calibri" w:hAnsi="Calibri"/>
          <w:lang w:val="en-US"/>
        </w:rPr>
        <w:t xml:space="preserve"> </w:t>
      </w:r>
      <w:r>
        <w:rPr>
          <w:rFonts w:ascii="Calibri" w:hAnsi="Calibri"/>
          <w:lang w:val="en-US"/>
        </w:rPr>
        <w:t>For static culture</w:t>
      </w:r>
      <w:r w:rsidR="000A34B4">
        <w:rPr>
          <w:rFonts w:ascii="Calibri" w:hAnsi="Calibri"/>
          <w:lang w:val="en-US"/>
        </w:rPr>
        <w:t>,</w:t>
      </w:r>
      <w:r w:rsidR="00AA226C" w:rsidRPr="006C792B">
        <w:rPr>
          <w:rFonts w:ascii="Calibri" w:hAnsi="Calibri"/>
          <w:lang w:val="en-US"/>
        </w:rPr>
        <w:t xml:space="preserve"> </w:t>
      </w:r>
      <w:r w:rsidR="003879AA" w:rsidRPr="006C792B">
        <w:rPr>
          <w:rFonts w:ascii="Calibri" w:hAnsi="Calibri"/>
          <w:lang w:val="en-US"/>
        </w:rPr>
        <w:t>the</w:t>
      </w:r>
      <w:r w:rsidR="00A84023">
        <w:rPr>
          <w:rFonts w:ascii="Calibri" w:hAnsi="Calibri"/>
          <w:lang w:val="en-US"/>
        </w:rPr>
        <w:t xml:space="preserve"> </w:t>
      </w:r>
      <w:del w:id="4" w:author="Corinna Moll" w:date="2013-02-18T09:56:00Z">
        <w:r w:rsidR="00A84023">
          <w:rPr>
            <w:rFonts w:ascii="Calibri" w:hAnsi="Calibri"/>
            <w:lang w:val="en-US"/>
          </w:rPr>
          <w:delText>vasculature</w:delText>
        </w:r>
      </w:del>
      <w:ins w:id="5" w:author="Corinna Moll" w:date="2013-02-18T09:56:00Z">
        <w:r w:rsidR="00A84023">
          <w:rPr>
            <w:rFonts w:ascii="Calibri" w:hAnsi="Calibri"/>
            <w:lang w:val="en-US"/>
          </w:rPr>
          <w:t>vascula</w:t>
        </w:r>
        <w:r w:rsidR="00D74C8E">
          <w:rPr>
            <w:rFonts w:ascii="Calibri" w:hAnsi="Calibri"/>
            <w:lang w:val="en-US"/>
          </w:rPr>
          <w:t>r</w:t>
        </w:r>
      </w:ins>
      <w:r w:rsidR="00A84023">
        <w:rPr>
          <w:rFonts w:ascii="Calibri" w:hAnsi="Calibri"/>
          <w:lang w:val="en-US"/>
        </w:rPr>
        <w:t xml:space="preserve"> structure of the</w:t>
      </w:r>
      <w:r w:rsidR="003879AA" w:rsidRPr="006C792B">
        <w:rPr>
          <w:rFonts w:ascii="Calibri" w:hAnsi="Calibri"/>
          <w:lang w:val="en-US"/>
        </w:rPr>
        <w:t xml:space="preserve"> </w:t>
      </w:r>
      <w:proofErr w:type="spellStart"/>
      <w:r w:rsidR="00A84023" w:rsidRPr="003879AA">
        <w:rPr>
          <w:rFonts w:ascii="Calibri" w:hAnsi="Calibri"/>
          <w:lang w:val="en-US"/>
        </w:rPr>
        <w:t>BioVaSc</w:t>
      </w:r>
      <w:proofErr w:type="spellEnd"/>
      <w:r w:rsidR="00A84023" w:rsidRPr="006C792B" w:rsidDel="00A84023">
        <w:rPr>
          <w:rFonts w:ascii="Calibri" w:hAnsi="Calibri"/>
          <w:lang w:val="en-US"/>
        </w:rPr>
        <w:t xml:space="preserve"> </w:t>
      </w:r>
      <w:r>
        <w:rPr>
          <w:rFonts w:ascii="Calibri" w:hAnsi="Calibri" w:cs="Arial"/>
          <w:lang w:val="en-US"/>
        </w:rPr>
        <w:t>is</w:t>
      </w:r>
      <w:r w:rsidR="00AA226C" w:rsidRPr="006C792B">
        <w:rPr>
          <w:rFonts w:ascii="Calibri" w:hAnsi="Calibri" w:cs="Arial"/>
          <w:lang w:val="en-US"/>
        </w:rPr>
        <w:t xml:space="preserve"> </w:t>
      </w:r>
      <w:r w:rsidR="00F660AB">
        <w:rPr>
          <w:rFonts w:ascii="Calibri" w:hAnsi="Calibri" w:cs="Arial"/>
          <w:lang w:val="en-US"/>
        </w:rPr>
        <w:t>removed</w:t>
      </w:r>
      <w:r w:rsidR="000A34B4">
        <w:rPr>
          <w:rFonts w:ascii="Calibri" w:hAnsi="Calibri" w:cs="Arial"/>
          <w:lang w:val="en-US"/>
        </w:rPr>
        <w:t xml:space="preserve"> and</w:t>
      </w:r>
      <w:r w:rsidR="00A84023">
        <w:rPr>
          <w:rFonts w:ascii="Calibri" w:hAnsi="Calibri" w:cs="Arial"/>
          <w:lang w:val="en-US"/>
        </w:rPr>
        <w:t xml:space="preserve"> the remaining scaffold is </w:t>
      </w:r>
      <w:r w:rsidR="00AA226C" w:rsidRPr="006C792B">
        <w:rPr>
          <w:rFonts w:ascii="Calibri" w:hAnsi="Calibri" w:cs="Arial"/>
          <w:lang w:val="en-US"/>
        </w:rPr>
        <w:t>cut open on one</w:t>
      </w:r>
      <w:r w:rsidR="003879AA" w:rsidRPr="006C792B">
        <w:rPr>
          <w:rFonts w:ascii="Calibri" w:hAnsi="Calibri" w:cs="Arial"/>
          <w:lang w:val="en-US"/>
        </w:rPr>
        <w:t xml:space="preserve"> side (Small Intestinal </w:t>
      </w:r>
      <w:proofErr w:type="spellStart"/>
      <w:r w:rsidR="003879AA" w:rsidRPr="006C792B">
        <w:rPr>
          <w:rFonts w:ascii="Calibri" w:hAnsi="Calibri" w:cs="Arial"/>
          <w:lang w:val="en-US"/>
        </w:rPr>
        <w:t>Submucosa</w:t>
      </w:r>
      <w:proofErr w:type="spellEnd"/>
      <w:r w:rsidR="003879AA" w:rsidRPr="006C792B">
        <w:rPr>
          <w:rFonts w:ascii="Calibri" w:hAnsi="Calibri" w:cs="Arial"/>
          <w:lang w:val="en-US"/>
        </w:rPr>
        <w:t xml:space="preserve"> SIS-</w:t>
      </w:r>
      <w:proofErr w:type="spellStart"/>
      <w:r w:rsidR="003879AA" w:rsidRPr="006C792B">
        <w:rPr>
          <w:rFonts w:ascii="Calibri" w:hAnsi="Calibri" w:cs="Arial"/>
          <w:lang w:val="en-US"/>
        </w:rPr>
        <w:t>Muc</w:t>
      </w:r>
      <w:proofErr w:type="spellEnd"/>
      <w:r w:rsidR="003879AA" w:rsidRPr="006C792B">
        <w:rPr>
          <w:rFonts w:ascii="Calibri" w:hAnsi="Calibri" w:cs="Arial"/>
          <w:lang w:val="en-US"/>
        </w:rPr>
        <w:t>)</w:t>
      </w:r>
      <w:r w:rsidR="000A34B4">
        <w:rPr>
          <w:rFonts w:ascii="Calibri" w:hAnsi="Calibri" w:cs="Arial"/>
          <w:lang w:val="en-US"/>
        </w:rPr>
        <w:t>.</w:t>
      </w:r>
      <w:r w:rsidR="003879AA" w:rsidRPr="006C792B">
        <w:rPr>
          <w:rFonts w:ascii="Calibri" w:hAnsi="Calibri" w:cs="Arial"/>
          <w:lang w:val="en-US"/>
        </w:rPr>
        <w:t xml:space="preserve"> </w:t>
      </w:r>
      <w:r w:rsidR="000A34B4">
        <w:rPr>
          <w:rFonts w:ascii="Calibri" w:hAnsi="Calibri" w:cs="Arial"/>
          <w:lang w:val="en-US"/>
        </w:rPr>
        <w:t>The resulting matrix is then</w:t>
      </w:r>
      <w:r w:rsidR="000A34B4" w:rsidRPr="006C792B">
        <w:rPr>
          <w:rFonts w:ascii="Calibri" w:hAnsi="Calibri" w:cs="Arial"/>
          <w:lang w:val="en-US"/>
        </w:rPr>
        <w:t xml:space="preserve"> </w:t>
      </w:r>
      <w:r w:rsidR="00AA226C" w:rsidRPr="006C792B">
        <w:rPr>
          <w:rFonts w:ascii="Calibri" w:hAnsi="Calibri" w:cs="Arial"/>
          <w:lang w:val="en-US"/>
        </w:rPr>
        <w:t>fixed between two metal rings (cell crowns)</w:t>
      </w:r>
      <w:r w:rsidR="00AA226C" w:rsidRPr="003879AA">
        <w:rPr>
          <w:rFonts w:ascii="Calibri" w:hAnsi="Calibri" w:cs="Arial"/>
          <w:lang w:val="en-US"/>
        </w:rPr>
        <w:t>.</w:t>
      </w:r>
    </w:p>
    <w:p w14:paraId="5C63A44F" w14:textId="77777777" w:rsidR="003879AA" w:rsidRDefault="00AA226C" w:rsidP="005C2A1A">
      <w:pPr>
        <w:pStyle w:val="default"/>
        <w:spacing w:before="0" w:beforeAutospacing="0" w:after="0" w:afterAutospacing="0"/>
        <w:jc w:val="both"/>
        <w:rPr>
          <w:rFonts w:ascii="Calibri" w:hAnsi="Calibri" w:cs="Arial"/>
          <w:lang w:val="en-US"/>
        </w:rPr>
      </w:pPr>
      <w:r w:rsidRPr="003879AA">
        <w:rPr>
          <w:rFonts w:ascii="Calibri" w:hAnsi="Calibri" w:cs="Arial"/>
          <w:lang w:val="en-US"/>
        </w:rPr>
        <w:t xml:space="preserve">Another </w:t>
      </w:r>
      <w:r w:rsidR="00490AEE">
        <w:rPr>
          <w:rFonts w:ascii="Calibri" w:hAnsi="Calibri" w:cs="Arial"/>
          <w:lang w:val="en-US"/>
        </w:rPr>
        <w:t>option</w:t>
      </w:r>
      <w:r w:rsidRPr="003879AA">
        <w:rPr>
          <w:rFonts w:ascii="Calibri" w:hAnsi="Calibri" w:cs="Arial"/>
          <w:lang w:val="en-US"/>
        </w:rPr>
        <w:t xml:space="preserve"> is to culture the cell</w:t>
      </w:r>
      <w:r w:rsidR="00F660AB">
        <w:rPr>
          <w:rFonts w:ascii="Calibri" w:hAnsi="Calibri" w:cs="Arial"/>
          <w:lang w:val="en-US"/>
        </w:rPr>
        <w:t>-</w:t>
      </w:r>
      <w:r w:rsidRPr="003879AA">
        <w:rPr>
          <w:rFonts w:ascii="Calibri" w:hAnsi="Calibri" w:cs="Arial"/>
          <w:lang w:val="en-US"/>
        </w:rPr>
        <w:t>seeded SIS-</w:t>
      </w:r>
      <w:proofErr w:type="spellStart"/>
      <w:r w:rsidRPr="003879AA">
        <w:rPr>
          <w:rFonts w:ascii="Calibri" w:hAnsi="Calibri" w:cs="Arial"/>
          <w:lang w:val="en-US"/>
        </w:rPr>
        <w:t>Muc</w:t>
      </w:r>
      <w:proofErr w:type="spellEnd"/>
      <w:r w:rsidRPr="003879AA">
        <w:rPr>
          <w:rFonts w:ascii="Calibri" w:hAnsi="Calibri" w:cs="Arial"/>
          <w:lang w:val="en-US"/>
        </w:rPr>
        <w:t xml:space="preserve"> in a flow bioreactor</w:t>
      </w:r>
      <w:r w:rsidR="006C792B">
        <w:rPr>
          <w:rFonts w:ascii="Calibri" w:hAnsi="Calibri" w:cs="Arial"/>
          <w:lang w:val="en-US"/>
        </w:rPr>
        <w:t xml:space="preserve"> system</w:t>
      </w:r>
      <w:r w:rsidRPr="003879AA">
        <w:rPr>
          <w:rFonts w:ascii="Calibri" w:hAnsi="Calibri" w:cs="Arial"/>
          <w:lang w:val="en-US"/>
        </w:rPr>
        <w:t xml:space="preserve"> that </w:t>
      </w:r>
      <w:r w:rsidR="00400D67">
        <w:rPr>
          <w:rFonts w:ascii="Calibri" w:hAnsi="Calibri" w:cs="Arial"/>
          <w:lang w:val="en-US"/>
        </w:rPr>
        <w:t>exposes the cells to shear stress</w:t>
      </w:r>
      <w:r w:rsidRPr="003879AA">
        <w:rPr>
          <w:rFonts w:ascii="Calibri" w:hAnsi="Calibri" w:cs="Arial"/>
          <w:lang w:val="en-US"/>
        </w:rPr>
        <w:t>.</w:t>
      </w:r>
      <w:r w:rsidR="003B0A8F">
        <w:rPr>
          <w:rFonts w:ascii="Calibri" w:hAnsi="Calibri" w:cs="Arial"/>
          <w:lang w:val="en-US"/>
        </w:rPr>
        <w:t xml:space="preserve"> </w:t>
      </w:r>
      <w:r w:rsidR="00400D67">
        <w:rPr>
          <w:rFonts w:ascii="Calibri" w:hAnsi="Calibri" w:cs="Arial"/>
          <w:lang w:val="en-US"/>
        </w:rPr>
        <w:t>Here, t</w:t>
      </w:r>
      <w:r w:rsidR="00664954" w:rsidRPr="003879AA">
        <w:rPr>
          <w:rFonts w:ascii="Calibri" w:hAnsi="Calibri" w:cs="Arial"/>
          <w:lang w:val="en-US"/>
        </w:rPr>
        <w:t>h</w:t>
      </w:r>
      <w:r w:rsidR="00664954">
        <w:rPr>
          <w:rFonts w:ascii="Calibri" w:hAnsi="Calibri" w:cs="Arial"/>
          <w:lang w:val="en-US"/>
        </w:rPr>
        <w:t>e</w:t>
      </w:r>
      <w:r w:rsidR="00664954" w:rsidRPr="003879AA">
        <w:rPr>
          <w:rFonts w:ascii="Calibri" w:hAnsi="Calibri" w:cs="Arial"/>
          <w:lang w:val="en-US"/>
        </w:rPr>
        <w:t xml:space="preserve"> </w:t>
      </w:r>
      <w:r w:rsidRPr="003879AA">
        <w:rPr>
          <w:rFonts w:ascii="Calibri" w:hAnsi="Calibri" w:cs="Arial"/>
          <w:lang w:val="en-US"/>
        </w:rPr>
        <w:t>bioreactor is connected to a peristaltic pump in a self-constructed incubator</w:t>
      </w:r>
      <w:r w:rsidR="003879AA" w:rsidRPr="003B0A8F">
        <w:rPr>
          <w:rFonts w:ascii="Calibri" w:hAnsi="Calibri" w:cs="Arial"/>
          <w:lang w:val="en-US"/>
        </w:rPr>
        <w:t>.</w:t>
      </w:r>
      <w:r w:rsidRPr="003879AA">
        <w:rPr>
          <w:rFonts w:ascii="Calibri" w:hAnsi="Calibri" w:cs="Arial"/>
          <w:lang w:val="en-US"/>
        </w:rPr>
        <w:t xml:space="preserve"> </w:t>
      </w:r>
      <w:r w:rsidR="00400D67">
        <w:rPr>
          <w:rFonts w:ascii="Calibri" w:hAnsi="Calibri" w:cs="Arial"/>
          <w:lang w:val="en-GB"/>
        </w:rPr>
        <w:t>A</w:t>
      </w:r>
      <w:r w:rsidR="003879AA" w:rsidRPr="003879AA">
        <w:rPr>
          <w:rFonts w:ascii="Calibri" w:hAnsi="Calibri" w:cs="Arial"/>
          <w:lang w:val="en-GB"/>
        </w:rPr>
        <w:t xml:space="preserve"> computer regulates the arterial oxygen and nutrient supply via parameters such as blood pressure, temperature, and flow rate. </w:t>
      </w:r>
      <w:r w:rsidR="003879AA" w:rsidRPr="000C3074">
        <w:rPr>
          <w:rFonts w:ascii="Calibri" w:hAnsi="Calibri" w:cs="Arial"/>
          <w:lang w:val="en-US"/>
        </w:rPr>
        <w:t xml:space="preserve">This setup allows </w:t>
      </w:r>
      <w:r w:rsidR="00557B24">
        <w:rPr>
          <w:rFonts w:ascii="Calibri" w:hAnsi="Calibri" w:cs="Arial"/>
          <w:lang w:val="en-US"/>
        </w:rPr>
        <w:t xml:space="preserve">for </w:t>
      </w:r>
      <w:r w:rsidR="003879AA" w:rsidRPr="000C3074">
        <w:rPr>
          <w:rFonts w:ascii="Calibri" w:hAnsi="Calibri" w:cs="Arial"/>
          <w:lang w:val="en-US"/>
        </w:rPr>
        <w:t xml:space="preserve">a dynamic culture with either pressure-regulated pulsatile </w:t>
      </w:r>
      <w:r w:rsidR="00F660AB">
        <w:rPr>
          <w:rFonts w:ascii="Calibri" w:hAnsi="Calibri" w:cs="Arial"/>
          <w:lang w:val="en-US"/>
        </w:rPr>
        <w:t xml:space="preserve">or constant </w:t>
      </w:r>
      <w:r w:rsidR="003879AA" w:rsidRPr="000C3074">
        <w:rPr>
          <w:rFonts w:ascii="Calibri" w:hAnsi="Calibri" w:cs="Arial"/>
          <w:lang w:val="en-US"/>
        </w:rPr>
        <w:t>flow.</w:t>
      </w:r>
    </w:p>
    <w:p w14:paraId="75A3626F" w14:textId="77777777" w:rsidR="00F660AB" w:rsidRDefault="00F660AB" w:rsidP="005C2A1A">
      <w:pPr>
        <w:pStyle w:val="default"/>
        <w:spacing w:before="0" w:beforeAutospacing="0" w:after="0" w:afterAutospacing="0"/>
        <w:jc w:val="both"/>
        <w:rPr>
          <w:rFonts w:ascii="Calibri" w:hAnsi="Calibri" w:cs="Arial"/>
          <w:lang w:val="en-US"/>
        </w:rPr>
      </w:pPr>
    </w:p>
    <w:p w14:paraId="18042035" w14:textId="4DDCF94E" w:rsidR="00F660AB" w:rsidRPr="003B0A8F" w:rsidRDefault="00300ECD" w:rsidP="005C2A1A">
      <w:pPr>
        <w:pStyle w:val="default"/>
        <w:spacing w:before="0" w:beforeAutospacing="0" w:after="0" w:afterAutospacing="0"/>
        <w:jc w:val="both"/>
        <w:rPr>
          <w:rFonts w:ascii="Calibri" w:hAnsi="Calibri"/>
          <w:lang w:val="en-US"/>
        </w:rPr>
      </w:pPr>
      <w:r>
        <w:rPr>
          <w:rFonts w:ascii="Calibri" w:hAnsi="Calibri" w:cs="Arial"/>
          <w:lang w:val="en-US"/>
        </w:rPr>
        <w:t xml:space="preserve">In this study, we could successfully establish both a static and dynamic </w:t>
      </w:r>
      <w:r w:rsidR="00D74C8E">
        <w:rPr>
          <w:rFonts w:ascii="Calibri" w:hAnsi="Calibri" w:cs="Arial"/>
          <w:lang w:val="en-US"/>
        </w:rPr>
        <w:t xml:space="preserve">3D </w:t>
      </w:r>
      <w:del w:id="6" w:author="Corinna Moll" w:date="2013-02-18T09:56:00Z">
        <w:r>
          <w:rPr>
            <w:rFonts w:ascii="Calibri" w:hAnsi="Calibri" w:cs="Arial"/>
            <w:lang w:val="en-US"/>
          </w:rPr>
          <w:delText>test</w:delText>
        </w:r>
      </w:del>
      <w:ins w:id="7" w:author="Corinna Moll" w:date="2013-02-18T09:56:00Z">
        <w:r w:rsidR="00D74C8E">
          <w:rPr>
            <w:rFonts w:ascii="Calibri" w:hAnsi="Calibri" w:cs="Arial"/>
            <w:lang w:val="en-US"/>
          </w:rPr>
          <w:t>culture</w:t>
        </w:r>
      </w:ins>
      <w:r>
        <w:rPr>
          <w:rFonts w:ascii="Calibri" w:hAnsi="Calibri" w:cs="Arial"/>
          <w:lang w:val="en-US"/>
        </w:rPr>
        <w:t xml:space="preserve"> system for MPNSTs. </w:t>
      </w:r>
      <w:r w:rsidR="00F660AB">
        <w:rPr>
          <w:rFonts w:ascii="Calibri" w:hAnsi="Calibri" w:cs="Arial"/>
          <w:lang w:val="en-US"/>
        </w:rPr>
        <w:t>The ability to model cancer tumors in a more natural 3D environment will enable the discovery, testing and validation of future pharmaceuticals in a human-like model.</w:t>
      </w:r>
    </w:p>
    <w:p w14:paraId="715449AC" w14:textId="77777777" w:rsidR="005C2A1A" w:rsidRDefault="005C2A1A" w:rsidP="005C2A1A">
      <w:pPr>
        <w:spacing w:after="0" w:line="240" w:lineRule="auto"/>
        <w:jc w:val="both"/>
        <w:rPr>
          <w:rFonts w:cs="Arial"/>
          <w:b/>
          <w:sz w:val="24"/>
          <w:szCs w:val="24"/>
        </w:rPr>
      </w:pPr>
    </w:p>
    <w:p w14:paraId="499B4312" w14:textId="77777777" w:rsidR="00B5472D" w:rsidRPr="00396656" w:rsidRDefault="00C45055" w:rsidP="005C2A1A">
      <w:pPr>
        <w:spacing w:after="0" w:line="240" w:lineRule="auto"/>
        <w:jc w:val="both"/>
        <w:rPr>
          <w:rFonts w:cs="Arial"/>
          <w:b/>
          <w:sz w:val="24"/>
          <w:szCs w:val="24"/>
        </w:rPr>
      </w:pPr>
      <w:r w:rsidRPr="00396656">
        <w:rPr>
          <w:rFonts w:cs="Arial"/>
          <w:b/>
          <w:sz w:val="24"/>
          <w:szCs w:val="24"/>
        </w:rPr>
        <w:t>Introduction</w:t>
      </w:r>
      <w:r w:rsidR="00B532F7">
        <w:rPr>
          <w:rFonts w:cs="Arial"/>
          <w:b/>
          <w:sz w:val="24"/>
          <w:szCs w:val="24"/>
        </w:rPr>
        <w:t>:</w:t>
      </w:r>
    </w:p>
    <w:p w14:paraId="6468DF7B" w14:textId="77777777" w:rsidR="005C2A1A" w:rsidRDefault="005C2A1A" w:rsidP="005C2A1A">
      <w:pPr>
        <w:spacing w:after="0" w:line="240" w:lineRule="auto"/>
        <w:jc w:val="both"/>
        <w:rPr>
          <w:rFonts w:cs="Arial"/>
          <w:sz w:val="24"/>
          <w:szCs w:val="24"/>
        </w:rPr>
      </w:pPr>
    </w:p>
    <w:p w14:paraId="265258A3" w14:textId="77777777" w:rsidR="000A34B4" w:rsidRDefault="00C45055" w:rsidP="005C2A1A">
      <w:pPr>
        <w:spacing w:after="0" w:line="240" w:lineRule="auto"/>
        <w:jc w:val="both"/>
        <w:rPr>
          <w:rFonts w:cs="Arial"/>
          <w:sz w:val="24"/>
          <w:szCs w:val="24"/>
        </w:rPr>
      </w:pPr>
      <w:r w:rsidRPr="00396656">
        <w:rPr>
          <w:rFonts w:cs="Arial"/>
          <w:sz w:val="24"/>
          <w:szCs w:val="24"/>
        </w:rPr>
        <w:t xml:space="preserve">New </w:t>
      </w:r>
      <w:r w:rsidR="008115EA">
        <w:rPr>
          <w:rFonts w:cs="Arial"/>
          <w:sz w:val="24"/>
          <w:szCs w:val="24"/>
        </w:rPr>
        <w:t>pharmaceuticals</w:t>
      </w:r>
      <w:r w:rsidRPr="00396656">
        <w:rPr>
          <w:rFonts w:cs="Arial"/>
          <w:sz w:val="24"/>
          <w:szCs w:val="24"/>
        </w:rPr>
        <w:t xml:space="preserve"> </w:t>
      </w:r>
      <w:r w:rsidR="00490AEE">
        <w:rPr>
          <w:rFonts w:cs="Arial"/>
          <w:sz w:val="24"/>
          <w:szCs w:val="24"/>
        </w:rPr>
        <w:t>must</w:t>
      </w:r>
      <w:r w:rsidRPr="00396656">
        <w:rPr>
          <w:rFonts w:cs="Arial"/>
          <w:sz w:val="24"/>
          <w:szCs w:val="24"/>
        </w:rPr>
        <w:t xml:space="preserve"> be </w:t>
      </w:r>
      <w:r w:rsidR="008115EA">
        <w:rPr>
          <w:rFonts w:cs="Arial"/>
          <w:sz w:val="24"/>
          <w:szCs w:val="24"/>
        </w:rPr>
        <w:t xml:space="preserve">validated in regard </w:t>
      </w:r>
      <w:r w:rsidR="004F2A43">
        <w:rPr>
          <w:rFonts w:cs="Arial"/>
          <w:sz w:val="24"/>
          <w:szCs w:val="24"/>
        </w:rPr>
        <w:t xml:space="preserve">to </w:t>
      </w:r>
      <w:r w:rsidR="004F2A43" w:rsidRPr="00396656">
        <w:rPr>
          <w:rFonts w:cs="Arial"/>
          <w:sz w:val="24"/>
          <w:szCs w:val="24"/>
        </w:rPr>
        <w:t>their</w:t>
      </w:r>
      <w:r w:rsidR="008115EA" w:rsidRPr="00396656">
        <w:rPr>
          <w:rFonts w:cs="Arial"/>
          <w:sz w:val="24"/>
          <w:szCs w:val="24"/>
        </w:rPr>
        <w:t xml:space="preserve"> quality, safety and efficacy </w:t>
      </w:r>
      <w:r w:rsidRPr="00396656">
        <w:rPr>
          <w:rFonts w:cs="Arial"/>
          <w:sz w:val="24"/>
          <w:szCs w:val="24"/>
        </w:rPr>
        <w:t xml:space="preserve">before market authorization. </w:t>
      </w:r>
      <w:r w:rsidR="008115EA">
        <w:rPr>
          <w:rFonts w:cs="Arial"/>
          <w:sz w:val="24"/>
          <w:szCs w:val="24"/>
        </w:rPr>
        <w:t>To date, animal experiments are the standard method for drug testing and validation</w:t>
      </w:r>
      <w:r w:rsidR="00FF0F1F">
        <w:rPr>
          <w:rFonts w:cs="Arial"/>
          <w:sz w:val="24"/>
          <w:szCs w:val="24"/>
        </w:rPr>
        <w:t>. However, d</w:t>
      </w:r>
      <w:r w:rsidRPr="00396656">
        <w:rPr>
          <w:rFonts w:cs="Arial"/>
          <w:sz w:val="24"/>
          <w:szCs w:val="24"/>
        </w:rPr>
        <w:t>ue t</w:t>
      </w:r>
      <w:r w:rsidR="00FF0F1F">
        <w:rPr>
          <w:rFonts w:cs="Arial"/>
          <w:sz w:val="24"/>
          <w:szCs w:val="24"/>
        </w:rPr>
        <w:t>o species-specific differences</w:t>
      </w:r>
      <w:r w:rsidRPr="00396656">
        <w:rPr>
          <w:rFonts w:cs="Arial"/>
          <w:sz w:val="24"/>
          <w:szCs w:val="24"/>
        </w:rPr>
        <w:t>, animal experiments</w:t>
      </w:r>
      <w:r w:rsidR="00FF0F1F">
        <w:rPr>
          <w:rFonts w:cs="Arial"/>
          <w:sz w:val="24"/>
          <w:szCs w:val="24"/>
        </w:rPr>
        <w:t xml:space="preserve"> </w:t>
      </w:r>
      <w:r w:rsidR="008115EA">
        <w:rPr>
          <w:rFonts w:cs="Arial"/>
          <w:sz w:val="24"/>
          <w:szCs w:val="24"/>
        </w:rPr>
        <w:t>often</w:t>
      </w:r>
      <w:r w:rsidR="00FF0F1F">
        <w:rPr>
          <w:rFonts w:cs="Arial"/>
          <w:sz w:val="24"/>
          <w:szCs w:val="24"/>
        </w:rPr>
        <w:t xml:space="preserve"> do not</w:t>
      </w:r>
      <w:r w:rsidRPr="00396656">
        <w:rPr>
          <w:rFonts w:cs="Arial"/>
          <w:sz w:val="24"/>
          <w:szCs w:val="24"/>
        </w:rPr>
        <w:t xml:space="preserve"> </w:t>
      </w:r>
      <w:r w:rsidR="00FF0F1F">
        <w:rPr>
          <w:rFonts w:cs="Arial"/>
          <w:sz w:val="24"/>
          <w:szCs w:val="24"/>
        </w:rPr>
        <w:t xml:space="preserve">comprehensively </w:t>
      </w:r>
      <w:r w:rsidRPr="00396656">
        <w:rPr>
          <w:rFonts w:cs="Arial"/>
          <w:sz w:val="24"/>
          <w:szCs w:val="24"/>
        </w:rPr>
        <w:t>evaluate the effect of the compounds in humans</w:t>
      </w:r>
      <w:r w:rsidR="00B0359B" w:rsidRPr="00B0359B">
        <w:rPr>
          <w:rFonts w:cs="Arial"/>
          <w:sz w:val="24"/>
          <w:szCs w:val="24"/>
          <w:vertAlign w:val="superscript"/>
        </w:rPr>
        <w:t>1</w:t>
      </w:r>
      <w:r w:rsidR="008115EA">
        <w:rPr>
          <w:rFonts w:cs="Arial"/>
          <w:sz w:val="24"/>
          <w:szCs w:val="24"/>
        </w:rPr>
        <w:t xml:space="preserve">. </w:t>
      </w:r>
      <w:r w:rsidRPr="00396656">
        <w:rPr>
          <w:rFonts w:cs="Arial"/>
          <w:sz w:val="24"/>
          <w:szCs w:val="24"/>
        </w:rPr>
        <w:t xml:space="preserve"> For this reason, it is important to generate human tissue models </w:t>
      </w:r>
      <w:r w:rsidR="000A34B4">
        <w:rPr>
          <w:rFonts w:cs="Arial"/>
          <w:sz w:val="24"/>
          <w:szCs w:val="24"/>
        </w:rPr>
        <w:t>that</w:t>
      </w:r>
      <w:r w:rsidR="000A34B4" w:rsidRPr="00396656">
        <w:rPr>
          <w:rFonts w:cs="Arial"/>
          <w:sz w:val="24"/>
          <w:szCs w:val="24"/>
        </w:rPr>
        <w:t xml:space="preserve"> </w:t>
      </w:r>
      <w:r w:rsidRPr="00396656">
        <w:rPr>
          <w:rFonts w:cs="Arial"/>
          <w:sz w:val="24"/>
          <w:szCs w:val="24"/>
        </w:rPr>
        <w:t xml:space="preserve">can be used for </w:t>
      </w:r>
      <w:r w:rsidR="00612BDD">
        <w:rPr>
          <w:rFonts w:cs="Arial"/>
          <w:i/>
          <w:sz w:val="24"/>
          <w:szCs w:val="24"/>
        </w:rPr>
        <w:t xml:space="preserve">in </w:t>
      </w:r>
      <w:r w:rsidRPr="00612BDD">
        <w:rPr>
          <w:rFonts w:cs="Arial"/>
          <w:i/>
          <w:sz w:val="24"/>
          <w:szCs w:val="24"/>
        </w:rPr>
        <w:t>vitro</w:t>
      </w:r>
      <w:r w:rsidRPr="00396656">
        <w:rPr>
          <w:rFonts w:cs="Arial"/>
          <w:sz w:val="24"/>
          <w:szCs w:val="24"/>
        </w:rPr>
        <w:t xml:space="preserve"> tests of new drugs and substances. </w:t>
      </w:r>
    </w:p>
    <w:p w14:paraId="401F2EB8" w14:textId="77777777" w:rsidR="000A34B4" w:rsidRDefault="000A34B4" w:rsidP="005C2A1A">
      <w:pPr>
        <w:spacing w:after="0" w:line="240" w:lineRule="auto"/>
        <w:jc w:val="both"/>
        <w:rPr>
          <w:rFonts w:cs="Arial"/>
          <w:sz w:val="24"/>
          <w:szCs w:val="24"/>
        </w:rPr>
      </w:pPr>
    </w:p>
    <w:p w14:paraId="075029F4" w14:textId="238C4182" w:rsidR="00103CB3" w:rsidRDefault="004B55CC" w:rsidP="008115F0">
      <w:pPr>
        <w:spacing w:after="0" w:line="240" w:lineRule="auto"/>
        <w:jc w:val="both"/>
        <w:rPr>
          <w:ins w:id="8" w:author="Corinna Moll" w:date="2013-02-18T09:56:00Z"/>
          <w:rFonts w:cs="Arial"/>
          <w:sz w:val="24"/>
          <w:szCs w:val="24"/>
        </w:rPr>
      </w:pPr>
      <w:r>
        <w:rPr>
          <w:rFonts w:cs="Arial"/>
          <w:sz w:val="24"/>
          <w:szCs w:val="24"/>
        </w:rPr>
        <w:t xml:space="preserve">One of the focuses of our group is the creation of </w:t>
      </w:r>
      <w:r w:rsidRPr="00AB155F">
        <w:rPr>
          <w:rFonts w:cs="Arial"/>
          <w:i/>
          <w:sz w:val="24"/>
          <w:szCs w:val="24"/>
        </w:rPr>
        <w:t>in vitro</w:t>
      </w:r>
      <w:r>
        <w:rPr>
          <w:rFonts w:cs="Arial"/>
          <w:sz w:val="24"/>
          <w:szCs w:val="24"/>
        </w:rPr>
        <w:t xml:space="preserve"> test </w:t>
      </w:r>
      <w:r w:rsidRPr="004B55CC">
        <w:rPr>
          <w:rFonts w:cs="Arial"/>
          <w:sz w:val="24"/>
          <w:szCs w:val="24"/>
        </w:rPr>
        <w:t xml:space="preserve">models with our </w:t>
      </w:r>
      <w:r w:rsidRPr="00AB155F">
        <w:rPr>
          <w:sz w:val="24"/>
          <w:szCs w:val="24"/>
        </w:rPr>
        <w:t>biological vascularized scaffold (</w:t>
      </w:r>
      <w:proofErr w:type="spellStart"/>
      <w:r w:rsidRPr="00AB155F">
        <w:rPr>
          <w:sz w:val="24"/>
          <w:szCs w:val="24"/>
        </w:rPr>
        <w:t>BioVaSc</w:t>
      </w:r>
      <w:proofErr w:type="spellEnd"/>
      <w:del w:id="9" w:author="Corinna Moll" w:date="2013-02-18T09:56:00Z">
        <w:r w:rsidRPr="00AB155F">
          <w:rPr>
            <w:sz w:val="24"/>
            <w:szCs w:val="24"/>
          </w:rPr>
          <w:delText>).</w:delText>
        </w:r>
      </w:del>
      <w:proofErr w:type="gramStart"/>
      <w:ins w:id="10" w:author="Corinna Moll" w:date="2013-02-18T09:56:00Z">
        <w:r w:rsidRPr="00AB155F">
          <w:rPr>
            <w:sz w:val="24"/>
            <w:szCs w:val="24"/>
          </w:rPr>
          <w:t>)</w:t>
        </w:r>
        <w:r w:rsidR="00995844" w:rsidRPr="00995844">
          <w:rPr>
            <w:sz w:val="24"/>
            <w:szCs w:val="24"/>
            <w:vertAlign w:val="superscript"/>
          </w:rPr>
          <w:t>2,3</w:t>
        </w:r>
        <w:proofErr w:type="gramEnd"/>
        <w:r w:rsidRPr="00AB155F">
          <w:rPr>
            <w:sz w:val="24"/>
            <w:szCs w:val="24"/>
          </w:rPr>
          <w:t>.</w:t>
        </w:r>
      </w:ins>
      <w:r>
        <w:rPr>
          <w:sz w:val="24"/>
          <w:szCs w:val="24"/>
        </w:rPr>
        <w:t xml:space="preserve"> </w:t>
      </w:r>
      <w:r w:rsidRPr="008447CD">
        <w:rPr>
          <w:rFonts w:cs="Arial"/>
          <w:sz w:val="24"/>
          <w:szCs w:val="24"/>
        </w:rPr>
        <w:t xml:space="preserve">The </w:t>
      </w:r>
      <w:proofErr w:type="spellStart"/>
      <w:r w:rsidRPr="008447CD">
        <w:rPr>
          <w:rFonts w:cs="Arial"/>
          <w:sz w:val="24"/>
          <w:szCs w:val="24"/>
        </w:rPr>
        <w:t>BioVaSc</w:t>
      </w:r>
      <w:proofErr w:type="spellEnd"/>
      <w:r w:rsidRPr="008447CD">
        <w:rPr>
          <w:rFonts w:cs="Arial"/>
          <w:sz w:val="24"/>
          <w:szCs w:val="24"/>
        </w:rPr>
        <w:t xml:space="preserve"> can be used as a static </w:t>
      </w:r>
      <w:r>
        <w:rPr>
          <w:rFonts w:cs="Arial"/>
          <w:sz w:val="24"/>
          <w:szCs w:val="24"/>
        </w:rPr>
        <w:t xml:space="preserve">or dynamic </w:t>
      </w:r>
      <w:r w:rsidRPr="008447CD">
        <w:rPr>
          <w:rFonts w:cs="Arial"/>
          <w:sz w:val="24"/>
          <w:szCs w:val="24"/>
        </w:rPr>
        <w:t>3D matrix system</w:t>
      </w:r>
      <w:r>
        <w:rPr>
          <w:rFonts w:cs="Arial"/>
          <w:sz w:val="24"/>
          <w:szCs w:val="24"/>
        </w:rPr>
        <w:t>.</w:t>
      </w:r>
      <w:r w:rsidR="008537FF">
        <w:rPr>
          <w:rFonts w:cs="Arial"/>
          <w:sz w:val="24"/>
          <w:szCs w:val="24"/>
        </w:rPr>
        <w:t xml:space="preserve"> For static culture, t</w:t>
      </w:r>
      <w:r w:rsidR="008537FF" w:rsidRPr="008447CD">
        <w:rPr>
          <w:rFonts w:cs="Arial"/>
          <w:sz w:val="24"/>
          <w:szCs w:val="24"/>
        </w:rPr>
        <w:t xml:space="preserve">he </w:t>
      </w:r>
      <w:proofErr w:type="spellStart"/>
      <w:r w:rsidR="008537FF" w:rsidRPr="008447CD">
        <w:rPr>
          <w:rFonts w:cs="Arial"/>
          <w:sz w:val="24"/>
          <w:szCs w:val="24"/>
        </w:rPr>
        <w:t>decellularized</w:t>
      </w:r>
      <w:proofErr w:type="spellEnd"/>
      <w:r w:rsidR="008537FF" w:rsidRPr="008447CD">
        <w:rPr>
          <w:rFonts w:cs="Arial"/>
          <w:sz w:val="24"/>
          <w:szCs w:val="24"/>
        </w:rPr>
        <w:t xml:space="preserve"> porcine </w:t>
      </w:r>
      <w:proofErr w:type="spellStart"/>
      <w:r w:rsidR="008537FF" w:rsidRPr="008447CD">
        <w:rPr>
          <w:rFonts w:cs="Arial"/>
          <w:sz w:val="24"/>
          <w:szCs w:val="24"/>
        </w:rPr>
        <w:t>jejunal</w:t>
      </w:r>
      <w:proofErr w:type="spellEnd"/>
      <w:r w:rsidR="008537FF" w:rsidRPr="008447CD">
        <w:rPr>
          <w:rFonts w:cs="Arial"/>
          <w:sz w:val="24"/>
          <w:szCs w:val="24"/>
        </w:rPr>
        <w:t xml:space="preserve"> segment (Small Intestinal </w:t>
      </w:r>
      <w:proofErr w:type="spellStart"/>
      <w:r w:rsidR="008537FF" w:rsidRPr="008447CD">
        <w:rPr>
          <w:rFonts w:cs="Arial"/>
          <w:sz w:val="24"/>
          <w:szCs w:val="24"/>
        </w:rPr>
        <w:t>Submucosa</w:t>
      </w:r>
      <w:proofErr w:type="spellEnd"/>
      <w:r w:rsidR="008537FF" w:rsidRPr="008447CD">
        <w:rPr>
          <w:rFonts w:cs="Arial"/>
          <w:sz w:val="24"/>
          <w:szCs w:val="24"/>
        </w:rPr>
        <w:t xml:space="preserve"> SIS-</w:t>
      </w:r>
      <w:proofErr w:type="spellStart"/>
      <w:r w:rsidR="008537FF" w:rsidRPr="008447CD">
        <w:rPr>
          <w:rFonts w:cs="Arial"/>
          <w:sz w:val="24"/>
          <w:szCs w:val="24"/>
        </w:rPr>
        <w:t>Muc</w:t>
      </w:r>
      <w:proofErr w:type="spellEnd"/>
      <w:r w:rsidR="008537FF" w:rsidRPr="008447CD">
        <w:rPr>
          <w:rFonts w:cs="Arial"/>
          <w:sz w:val="24"/>
          <w:szCs w:val="24"/>
        </w:rPr>
        <w:t>) is placed in a metal insert for cell reseeding. Various cells, such as</w:t>
      </w:r>
      <w:r w:rsidR="008537FF">
        <w:rPr>
          <w:rFonts w:cs="Arial"/>
          <w:sz w:val="24"/>
          <w:szCs w:val="24"/>
        </w:rPr>
        <w:t xml:space="preserve"> cancer </w:t>
      </w:r>
      <w:r w:rsidR="008537FF" w:rsidRPr="008447CD">
        <w:rPr>
          <w:rFonts w:cs="Arial"/>
          <w:sz w:val="24"/>
          <w:szCs w:val="24"/>
        </w:rPr>
        <w:t xml:space="preserve">and endothelial </w:t>
      </w:r>
      <w:r w:rsidR="000E5551" w:rsidRPr="008447CD">
        <w:rPr>
          <w:rFonts w:cs="Arial"/>
          <w:sz w:val="24"/>
          <w:szCs w:val="24"/>
        </w:rPr>
        <w:t>cells</w:t>
      </w:r>
      <w:r w:rsidR="008537FF" w:rsidRPr="008447CD">
        <w:rPr>
          <w:rFonts w:cs="Arial"/>
          <w:sz w:val="24"/>
          <w:szCs w:val="24"/>
        </w:rPr>
        <w:t xml:space="preserve"> can </w:t>
      </w:r>
      <w:r w:rsidR="008537FF">
        <w:rPr>
          <w:rFonts w:cs="Arial"/>
          <w:sz w:val="24"/>
          <w:szCs w:val="24"/>
        </w:rPr>
        <w:t>be cultured on the scaffold</w:t>
      </w:r>
      <w:r w:rsidR="008537FF" w:rsidRPr="008447CD">
        <w:rPr>
          <w:rFonts w:cs="Arial"/>
          <w:sz w:val="24"/>
          <w:szCs w:val="24"/>
        </w:rPr>
        <w:t>.</w:t>
      </w:r>
      <w:del w:id="11" w:author="Corinna Moll" w:date="2013-02-18T09:56:00Z">
        <w:r w:rsidR="008115F0">
          <w:rPr>
            <w:rFonts w:cs="Arial"/>
            <w:sz w:val="24"/>
            <w:szCs w:val="24"/>
          </w:rPr>
          <w:delText xml:space="preserve"> </w:delText>
        </w:r>
      </w:del>
    </w:p>
    <w:p w14:paraId="296638B4" w14:textId="2549F825" w:rsidR="008115F0" w:rsidRPr="00AB155F" w:rsidRDefault="008115F0" w:rsidP="008115F0">
      <w:pPr>
        <w:spacing w:after="0" w:line="240" w:lineRule="auto"/>
        <w:jc w:val="both"/>
        <w:rPr>
          <w:rStyle w:val="hps"/>
          <w:rFonts w:cs="Times New Roman"/>
          <w:sz w:val="24"/>
          <w:szCs w:val="24"/>
          <w:lang w:val="en"/>
        </w:rPr>
      </w:pPr>
      <w:r>
        <w:rPr>
          <w:rFonts w:cs="Arial"/>
          <w:sz w:val="24"/>
          <w:szCs w:val="24"/>
        </w:rPr>
        <w:lastRenderedPageBreak/>
        <w:t xml:space="preserve">For dynamic culture, the </w:t>
      </w:r>
      <w:proofErr w:type="spellStart"/>
      <w:r w:rsidRPr="008447CD">
        <w:rPr>
          <w:rFonts w:cs="Arial"/>
          <w:sz w:val="24"/>
          <w:szCs w:val="24"/>
        </w:rPr>
        <w:t>BioVaSc</w:t>
      </w:r>
      <w:proofErr w:type="spellEnd"/>
      <w:r>
        <w:rPr>
          <w:rFonts w:cs="Arial"/>
          <w:sz w:val="24"/>
          <w:szCs w:val="24"/>
        </w:rPr>
        <w:t xml:space="preserve"> is attached to a bioreactor system that applies flow throughout the vasculature or across the surface of the scaffold. </w:t>
      </w:r>
      <w:r w:rsidRPr="003E56C1">
        <w:rPr>
          <w:rStyle w:val="hps"/>
          <w:rFonts w:cs="Times New Roman"/>
          <w:sz w:val="24"/>
          <w:szCs w:val="24"/>
          <w:lang w:val="en"/>
        </w:rPr>
        <w:t>Current</w:t>
      </w:r>
      <w:r w:rsidRPr="003E56C1">
        <w:rPr>
          <w:rFonts w:cs="Times New Roman"/>
          <w:sz w:val="24"/>
          <w:szCs w:val="24"/>
          <w:lang w:val="en"/>
        </w:rPr>
        <w:t xml:space="preserve"> </w:t>
      </w:r>
      <w:r w:rsidRPr="003E56C1">
        <w:rPr>
          <w:rStyle w:val="hps"/>
          <w:rFonts w:cs="Times New Roman"/>
          <w:sz w:val="24"/>
          <w:szCs w:val="24"/>
          <w:lang w:val="en"/>
        </w:rPr>
        <w:t>bioreactors</w:t>
      </w:r>
      <w:r w:rsidRPr="003E56C1">
        <w:rPr>
          <w:rFonts w:cs="Times New Roman"/>
          <w:sz w:val="24"/>
          <w:szCs w:val="24"/>
          <w:lang w:val="en"/>
        </w:rPr>
        <w:t xml:space="preserve"> </w:t>
      </w:r>
      <w:r w:rsidRPr="003E56C1">
        <w:rPr>
          <w:rStyle w:val="hps"/>
          <w:rFonts w:cs="Times New Roman"/>
          <w:sz w:val="24"/>
          <w:szCs w:val="24"/>
          <w:lang w:val="en"/>
        </w:rPr>
        <w:t>implement</w:t>
      </w:r>
      <w:r w:rsidRPr="003E56C1">
        <w:rPr>
          <w:rFonts w:cs="Times New Roman"/>
          <w:sz w:val="24"/>
          <w:szCs w:val="24"/>
          <w:lang w:val="en"/>
        </w:rPr>
        <w:t xml:space="preserve"> </w:t>
      </w:r>
      <w:r w:rsidRPr="003E56C1">
        <w:rPr>
          <w:rStyle w:val="hps"/>
          <w:rFonts w:cs="Times New Roman"/>
          <w:sz w:val="24"/>
          <w:szCs w:val="24"/>
          <w:lang w:val="en"/>
        </w:rPr>
        <w:t>biological,</w:t>
      </w:r>
      <w:r w:rsidRPr="003E56C1">
        <w:rPr>
          <w:rFonts w:cs="Times New Roman"/>
          <w:sz w:val="24"/>
          <w:szCs w:val="24"/>
          <w:lang w:val="en"/>
        </w:rPr>
        <w:t xml:space="preserve"> </w:t>
      </w:r>
      <w:r w:rsidRPr="003E56C1">
        <w:rPr>
          <w:rStyle w:val="hps"/>
          <w:rFonts w:cs="Times New Roman"/>
          <w:sz w:val="24"/>
          <w:szCs w:val="24"/>
          <w:lang w:val="en"/>
        </w:rPr>
        <w:t>mechanical</w:t>
      </w:r>
      <w:r w:rsidRPr="003E56C1">
        <w:rPr>
          <w:rFonts w:cs="Times New Roman"/>
          <w:sz w:val="24"/>
          <w:szCs w:val="24"/>
          <w:lang w:val="en"/>
        </w:rPr>
        <w:t xml:space="preserve"> </w:t>
      </w:r>
      <w:r w:rsidRPr="003E56C1">
        <w:rPr>
          <w:rStyle w:val="hps"/>
          <w:rFonts w:cs="Times New Roman"/>
          <w:sz w:val="24"/>
          <w:szCs w:val="24"/>
          <w:lang w:val="en"/>
        </w:rPr>
        <w:t xml:space="preserve">or electrical stimuli </w:t>
      </w:r>
      <w:r>
        <w:rPr>
          <w:rStyle w:val="hps"/>
          <w:rFonts w:cs="Times New Roman"/>
          <w:sz w:val="24"/>
          <w:szCs w:val="24"/>
          <w:lang w:val="en"/>
        </w:rPr>
        <w:t xml:space="preserve">that act upon the </w:t>
      </w:r>
      <w:hyperlink r:id="rId15" w:history="1">
        <w:r w:rsidRPr="003E56C1">
          <w:rPr>
            <w:rStyle w:val="Hyperlink"/>
            <w:rFonts w:cs="Times New Roman"/>
            <w:color w:val="auto"/>
            <w:sz w:val="24"/>
            <w:szCs w:val="24"/>
            <w:u w:val="none"/>
          </w:rPr>
          <w:t>differentiation</w:t>
        </w:r>
      </w:hyperlink>
      <w:r>
        <w:rPr>
          <w:sz w:val="24"/>
          <w:szCs w:val="24"/>
        </w:rPr>
        <w:t xml:space="preserve"> or proliferation</w:t>
      </w:r>
      <w:r w:rsidRPr="003E56C1">
        <w:rPr>
          <w:rFonts w:cs="Times New Roman"/>
          <w:sz w:val="24"/>
          <w:szCs w:val="24"/>
        </w:rPr>
        <w:t xml:space="preserve"> of </w:t>
      </w:r>
      <w:del w:id="12" w:author="Corinna Moll" w:date="2013-02-18T09:56:00Z">
        <w:r w:rsidRPr="003E56C1">
          <w:rPr>
            <w:rFonts w:cs="Times New Roman"/>
            <w:sz w:val="24"/>
            <w:szCs w:val="24"/>
          </w:rPr>
          <w:delText>cells</w:delText>
        </w:r>
        <w:r w:rsidR="000E5551" w:rsidRPr="00817686">
          <w:rPr>
            <w:rFonts w:cs="Times New Roman"/>
            <w:sz w:val="24"/>
            <w:szCs w:val="24"/>
            <w:vertAlign w:val="superscript"/>
          </w:rPr>
          <w:delText>2</w:delText>
        </w:r>
      </w:del>
      <w:ins w:id="13" w:author="Corinna Moll" w:date="2013-02-18T09:56:00Z">
        <w:r w:rsidRPr="003E56C1">
          <w:rPr>
            <w:rFonts w:cs="Times New Roman"/>
            <w:sz w:val="24"/>
            <w:szCs w:val="24"/>
          </w:rPr>
          <w:t>cells</w:t>
        </w:r>
        <w:r w:rsidR="00100736" w:rsidRPr="00100736">
          <w:rPr>
            <w:rFonts w:cs="Times New Roman"/>
            <w:sz w:val="24"/>
            <w:szCs w:val="24"/>
            <w:vertAlign w:val="superscript"/>
          </w:rPr>
          <w:t>4</w:t>
        </w:r>
      </w:ins>
      <w:r>
        <w:rPr>
          <w:rFonts w:cs="Times New Roman"/>
          <w:sz w:val="24"/>
          <w:szCs w:val="24"/>
        </w:rPr>
        <w:t>.</w:t>
      </w:r>
      <w:r w:rsidRPr="003E56C1">
        <w:rPr>
          <w:rFonts w:cs="Times New Roman"/>
          <w:sz w:val="24"/>
          <w:szCs w:val="24"/>
        </w:rPr>
        <w:t xml:space="preserve"> For bioreactors in </w:t>
      </w:r>
      <w:r>
        <w:rPr>
          <w:rFonts w:cs="Times New Roman"/>
          <w:sz w:val="24"/>
          <w:szCs w:val="24"/>
        </w:rPr>
        <w:t xml:space="preserve">the field of </w:t>
      </w:r>
      <w:r w:rsidRPr="003E56C1">
        <w:rPr>
          <w:rFonts w:cs="Times New Roman"/>
          <w:sz w:val="24"/>
          <w:szCs w:val="24"/>
        </w:rPr>
        <w:t>Tissue Engineering</w:t>
      </w:r>
      <w:r>
        <w:rPr>
          <w:rFonts w:cs="Times New Roman"/>
          <w:sz w:val="24"/>
          <w:szCs w:val="24"/>
        </w:rPr>
        <w:t>,</w:t>
      </w:r>
      <w:r w:rsidRPr="003E56C1">
        <w:rPr>
          <w:rFonts w:cs="Times New Roman"/>
          <w:sz w:val="24"/>
          <w:szCs w:val="24"/>
        </w:rPr>
        <w:t xml:space="preserve"> the basic </w:t>
      </w:r>
      <w:r>
        <w:rPr>
          <w:rFonts w:cs="Times New Roman"/>
          <w:sz w:val="24"/>
          <w:szCs w:val="24"/>
        </w:rPr>
        <w:t>concept</w:t>
      </w:r>
      <w:r w:rsidRPr="003E56C1">
        <w:rPr>
          <w:rFonts w:cs="Times New Roman"/>
          <w:sz w:val="24"/>
          <w:szCs w:val="24"/>
        </w:rPr>
        <w:t xml:space="preserve"> is to simulate the conditions in the human body. </w:t>
      </w:r>
      <w:r>
        <w:rPr>
          <w:rFonts w:cs="Times New Roman"/>
          <w:sz w:val="24"/>
          <w:szCs w:val="24"/>
        </w:rPr>
        <w:t xml:space="preserve">Wherein, </w:t>
      </w:r>
      <w:r>
        <w:rPr>
          <w:rStyle w:val="hps"/>
          <w:rFonts w:cs="Times New Roman"/>
          <w:sz w:val="24"/>
          <w:szCs w:val="24"/>
          <w:lang w:val="en"/>
        </w:rPr>
        <w:t xml:space="preserve">cells </w:t>
      </w:r>
      <w:r w:rsidRPr="003E56C1">
        <w:rPr>
          <w:rStyle w:val="hps"/>
          <w:rFonts w:cs="Times New Roman"/>
          <w:sz w:val="24"/>
          <w:szCs w:val="24"/>
          <w:lang w:val="en"/>
        </w:rPr>
        <w:t>are provide</w:t>
      </w:r>
      <w:r>
        <w:rPr>
          <w:rStyle w:val="hps"/>
          <w:rFonts w:cs="Times New Roman"/>
          <w:sz w:val="24"/>
          <w:szCs w:val="24"/>
          <w:lang w:val="en"/>
        </w:rPr>
        <w:t>d</w:t>
      </w:r>
      <w:r w:rsidRPr="003E56C1">
        <w:rPr>
          <w:rFonts w:cs="Times New Roman"/>
          <w:sz w:val="24"/>
          <w:szCs w:val="24"/>
          <w:lang w:val="en"/>
        </w:rPr>
        <w:t xml:space="preserve"> </w:t>
      </w:r>
      <w:r w:rsidRPr="003E56C1">
        <w:rPr>
          <w:rStyle w:val="hps"/>
          <w:rFonts w:cs="Times New Roman"/>
          <w:sz w:val="24"/>
          <w:szCs w:val="24"/>
          <w:lang w:val="en"/>
        </w:rPr>
        <w:t xml:space="preserve">a </w:t>
      </w:r>
      <w:r>
        <w:rPr>
          <w:rStyle w:val="hps"/>
          <w:rFonts w:cs="Times New Roman"/>
          <w:sz w:val="24"/>
          <w:szCs w:val="24"/>
          <w:lang w:val="en"/>
        </w:rPr>
        <w:t>natural</w:t>
      </w:r>
      <w:r w:rsidRPr="003E56C1">
        <w:rPr>
          <w:rStyle w:val="hps"/>
          <w:rFonts w:cs="Times New Roman"/>
          <w:sz w:val="24"/>
          <w:szCs w:val="24"/>
          <w:lang w:val="en"/>
        </w:rPr>
        <w:t xml:space="preserve"> environment</w:t>
      </w:r>
      <w:r w:rsidRPr="003E56C1">
        <w:rPr>
          <w:rFonts w:cs="Times New Roman"/>
          <w:sz w:val="24"/>
          <w:szCs w:val="24"/>
          <w:lang w:val="en"/>
        </w:rPr>
        <w:t xml:space="preserve"> </w:t>
      </w:r>
      <w:r>
        <w:rPr>
          <w:rFonts w:cs="Times New Roman"/>
          <w:sz w:val="24"/>
          <w:szCs w:val="24"/>
          <w:lang w:val="en"/>
        </w:rPr>
        <w:t>in which they can interact with each other and the</w:t>
      </w:r>
      <w:r w:rsidR="000F76E4">
        <w:rPr>
          <w:rFonts w:cs="Times New Roman"/>
          <w:sz w:val="24"/>
          <w:szCs w:val="24"/>
          <w:lang w:val="en"/>
        </w:rPr>
        <w:t>ir surrounding</w:t>
      </w:r>
      <w:r>
        <w:rPr>
          <w:rFonts w:cs="Times New Roman"/>
          <w:sz w:val="24"/>
          <w:szCs w:val="24"/>
          <w:lang w:val="en"/>
        </w:rPr>
        <w:t xml:space="preserve"> extracellular matrix. </w:t>
      </w:r>
      <w:r w:rsidR="000F76E4">
        <w:rPr>
          <w:rStyle w:val="hps"/>
          <w:sz w:val="24"/>
          <w:szCs w:val="24"/>
          <w:lang w:val="en"/>
        </w:rPr>
        <w:t>F</w:t>
      </w:r>
      <w:r w:rsidRPr="000F2CD8">
        <w:rPr>
          <w:rStyle w:val="hps"/>
          <w:sz w:val="24"/>
          <w:szCs w:val="24"/>
          <w:lang w:val="en"/>
        </w:rPr>
        <w:t>or the production</w:t>
      </w:r>
      <w:r w:rsidRPr="000F2CD8">
        <w:rPr>
          <w:sz w:val="24"/>
          <w:szCs w:val="24"/>
          <w:lang w:val="en"/>
        </w:rPr>
        <w:t xml:space="preserve"> </w:t>
      </w:r>
      <w:r w:rsidRPr="000F2CD8">
        <w:rPr>
          <w:rStyle w:val="hps"/>
          <w:sz w:val="24"/>
          <w:szCs w:val="24"/>
          <w:lang w:val="en"/>
        </w:rPr>
        <w:t xml:space="preserve">of </w:t>
      </w:r>
      <w:r w:rsidRPr="000F2CD8">
        <w:rPr>
          <w:rStyle w:val="hps"/>
          <w:i/>
          <w:sz w:val="24"/>
          <w:szCs w:val="24"/>
          <w:lang w:val="en"/>
        </w:rPr>
        <w:t>in vitro</w:t>
      </w:r>
      <w:r w:rsidRPr="000F2CD8">
        <w:rPr>
          <w:sz w:val="24"/>
          <w:szCs w:val="24"/>
          <w:lang w:val="en"/>
        </w:rPr>
        <w:t xml:space="preserve"> </w:t>
      </w:r>
      <w:r w:rsidRPr="000F2CD8">
        <w:rPr>
          <w:rStyle w:val="hps"/>
          <w:sz w:val="24"/>
          <w:szCs w:val="24"/>
          <w:lang w:val="en"/>
        </w:rPr>
        <w:t>test</w:t>
      </w:r>
      <w:r w:rsidRPr="000F2CD8">
        <w:rPr>
          <w:sz w:val="24"/>
          <w:szCs w:val="24"/>
          <w:lang w:val="en"/>
        </w:rPr>
        <w:t xml:space="preserve"> </w:t>
      </w:r>
      <w:r w:rsidRPr="000F2CD8">
        <w:rPr>
          <w:rStyle w:val="hps"/>
          <w:sz w:val="24"/>
          <w:szCs w:val="24"/>
          <w:lang w:val="en"/>
        </w:rPr>
        <w:t>systems or</w:t>
      </w:r>
      <w:r w:rsidRPr="000F2CD8">
        <w:rPr>
          <w:sz w:val="24"/>
          <w:szCs w:val="24"/>
          <w:lang w:val="en"/>
        </w:rPr>
        <w:t xml:space="preserve"> </w:t>
      </w:r>
      <w:r w:rsidRPr="000F2CD8">
        <w:rPr>
          <w:rStyle w:val="hps"/>
          <w:sz w:val="24"/>
          <w:szCs w:val="24"/>
          <w:lang w:val="en"/>
        </w:rPr>
        <w:t>transplants</w:t>
      </w:r>
      <w:r w:rsidR="000F76E4">
        <w:rPr>
          <w:rStyle w:val="hps"/>
          <w:sz w:val="24"/>
          <w:szCs w:val="24"/>
          <w:lang w:val="en"/>
        </w:rPr>
        <w:t>,</w:t>
      </w:r>
      <w:r w:rsidRPr="000F2CD8">
        <w:rPr>
          <w:rStyle w:val="hps"/>
          <w:sz w:val="24"/>
          <w:szCs w:val="24"/>
          <w:lang w:val="en"/>
        </w:rPr>
        <w:t xml:space="preserve"> </w:t>
      </w:r>
      <w:r w:rsidR="000F76E4">
        <w:rPr>
          <w:rStyle w:val="hps"/>
          <w:sz w:val="24"/>
          <w:szCs w:val="24"/>
          <w:lang w:val="en"/>
        </w:rPr>
        <w:t xml:space="preserve">the ability to mimic the natural </w:t>
      </w:r>
      <w:del w:id="14" w:author="Corinna Moll" w:date="2013-02-18T09:56:00Z">
        <w:r w:rsidR="000F76E4">
          <w:rPr>
            <w:rStyle w:val="hps"/>
            <w:sz w:val="24"/>
            <w:szCs w:val="24"/>
            <w:lang w:val="en"/>
          </w:rPr>
          <w:delText>enviroment</w:delText>
        </w:r>
      </w:del>
      <w:ins w:id="15" w:author="Corinna Moll" w:date="2013-02-18T09:56:00Z">
        <w:r w:rsidR="000F76E4">
          <w:rPr>
            <w:rStyle w:val="hps"/>
            <w:sz w:val="24"/>
            <w:szCs w:val="24"/>
            <w:lang w:val="en"/>
          </w:rPr>
          <w:t>enviro</w:t>
        </w:r>
        <w:r w:rsidR="00B66B78">
          <w:rPr>
            <w:rStyle w:val="hps"/>
            <w:sz w:val="24"/>
            <w:szCs w:val="24"/>
            <w:lang w:val="en"/>
          </w:rPr>
          <w:t>n</w:t>
        </w:r>
        <w:r w:rsidR="000F76E4">
          <w:rPr>
            <w:rStyle w:val="hps"/>
            <w:sz w:val="24"/>
            <w:szCs w:val="24"/>
            <w:lang w:val="en"/>
          </w:rPr>
          <w:t>ment</w:t>
        </w:r>
      </w:ins>
      <w:r w:rsidR="000F76E4">
        <w:rPr>
          <w:rStyle w:val="hps"/>
          <w:sz w:val="24"/>
          <w:szCs w:val="24"/>
          <w:lang w:val="en"/>
        </w:rPr>
        <w:t xml:space="preserve"> of cells with </w:t>
      </w:r>
      <w:r w:rsidRPr="000F2CD8">
        <w:rPr>
          <w:rStyle w:val="hps"/>
          <w:sz w:val="24"/>
          <w:szCs w:val="24"/>
          <w:lang w:val="en"/>
        </w:rPr>
        <w:t>an</w:t>
      </w:r>
      <w:r w:rsidRPr="000F2CD8">
        <w:rPr>
          <w:sz w:val="24"/>
          <w:szCs w:val="24"/>
          <w:lang w:val="en"/>
        </w:rPr>
        <w:t xml:space="preserve"> </w:t>
      </w:r>
      <w:r w:rsidRPr="000F2CD8">
        <w:rPr>
          <w:rStyle w:val="hps"/>
          <w:sz w:val="24"/>
          <w:szCs w:val="24"/>
          <w:lang w:val="en"/>
        </w:rPr>
        <w:t>appropriate carrier</w:t>
      </w:r>
      <w:r w:rsidRPr="000F2CD8">
        <w:rPr>
          <w:sz w:val="24"/>
          <w:szCs w:val="24"/>
          <w:lang w:val="en"/>
        </w:rPr>
        <w:t xml:space="preserve"> </w:t>
      </w:r>
      <w:r w:rsidRPr="000F2CD8">
        <w:rPr>
          <w:rStyle w:val="hps"/>
          <w:sz w:val="24"/>
          <w:szCs w:val="24"/>
          <w:lang w:val="en"/>
        </w:rPr>
        <w:t>structure</w:t>
      </w:r>
      <w:r w:rsidR="000F76E4">
        <w:rPr>
          <w:rStyle w:val="hps"/>
          <w:sz w:val="24"/>
          <w:szCs w:val="24"/>
          <w:lang w:val="en"/>
        </w:rPr>
        <w:t xml:space="preserve"> and bioreactor system is </w:t>
      </w:r>
      <w:del w:id="16" w:author="Corinna Moll" w:date="2013-02-18T09:56:00Z">
        <w:r w:rsidR="000F76E4">
          <w:rPr>
            <w:rStyle w:val="hps"/>
            <w:sz w:val="24"/>
            <w:szCs w:val="24"/>
            <w:lang w:val="en"/>
          </w:rPr>
          <w:delText>critical</w:delText>
        </w:r>
        <w:r w:rsidR="000E5551">
          <w:rPr>
            <w:rStyle w:val="hps"/>
            <w:sz w:val="24"/>
            <w:szCs w:val="24"/>
            <w:vertAlign w:val="superscript"/>
            <w:lang w:val="en"/>
          </w:rPr>
          <w:delText>3</w:delText>
        </w:r>
      </w:del>
      <w:ins w:id="17" w:author="Corinna Moll" w:date="2013-02-18T09:56:00Z">
        <w:r w:rsidR="000F76E4">
          <w:rPr>
            <w:rStyle w:val="hps"/>
            <w:sz w:val="24"/>
            <w:szCs w:val="24"/>
            <w:lang w:val="en"/>
          </w:rPr>
          <w:t>critical</w:t>
        </w:r>
        <w:r w:rsidR="00100736" w:rsidRPr="00100736">
          <w:rPr>
            <w:rStyle w:val="hps"/>
            <w:sz w:val="24"/>
            <w:szCs w:val="24"/>
            <w:vertAlign w:val="superscript"/>
            <w:lang w:val="en"/>
          </w:rPr>
          <w:t>5</w:t>
        </w:r>
      </w:ins>
      <w:r w:rsidRPr="000F2CD8">
        <w:rPr>
          <w:rStyle w:val="hps"/>
          <w:sz w:val="24"/>
          <w:szCs w:val="24"/>
          <w:lang w:val="en"/>
        </w:rPr>
        <w:t>.</w:t>
      </w:r>
      <w:r w:rsidRPr="000F2CD8">
        <w:rPr>
          <w:sz w:val="24"/>
          <w:szCs w:val="24"/>
        </w:rPr>
        <w:t xml:space="preserve"> </w:t>
      </w:r>
      <w:r w:rsidRPr="000F2CD8">
        <w:rPr>
          <w:rStyle w:val="hps"/>
          <w:sz w:val="24"/>
          <w:szCs w:val="24"/>
          <w:lang w:val="en"/>
        </w:rPr>
        <w:t>Therefore,</w:t>
      </w:r>
      <w:r w:rsidRPr="000F2CD8">
        <w:rPr>
          <w:sz w:val="24"/>
          <w:szCs w:val="24"/>
          <w:lang w:val="en"/>
        </w:rPr>
        <w:t xml:space="preserve"> </w:t>
      </w:r>
      <w:r w:rsidRPr="000F2CD8">
        <w:rPr>
          <w:rStyle w:val="hps"/>
          <w:sz w:val="24"/>
          <w:szCs w:val="24"/>
          <w:lang w:val="en"/>
        </w:rPr>
        <w:t>more complex</w:t>
      </w:r>
      <w:r w:rsidRPr="000F2CD8">
        <w:rPr>
          <w:sz w:val="24"/>
          <w:szCs w:val="24"/>
          <w:lang w:val="en"/>
        </w:rPr>
        <w:t xml:space="preserve"> </w:t>
      </w:r>
      <w:r w:rsidRPr="000F2CD8">
        <w:rPr>
          <w:rStyle w:val="hps"/>
          <w:sz w:val="24"/>
          <w:szCs w:val="24"/>
          <w:lang w:val="en"/>
        </w:rPr>
        <w:t>and</w:t>
      </w:r>
      <w:r w:rsidRPr="000F2CD8">
        <w:rPr>
          <w:sz w:val="24"/>
          <w:szCs w:val="24"/>
          <w:lang w:val="en"/>
        </w:rPr>
        <w:t xml:space="preserve"> </w:t>
      </w:r>
      <w:r w:rsidRPr="000F2CD8">
        <w:rPr>
          <w:rStyle w:val="hps"/>
          <w:sz w:val="24"/>
          <w:szCs w:val="24"/>
          <w:lang w:val="en"/>
        </w:rPr>
        <w:t>technically</w:t>
      </w:r>
      <w:r w:rsidRPr="000F2CD8">
        <w:rPr>
          <w:sz w:val="24"/>
          <w:szCs w:val="24"/>
          <w:lang w:val="en"/>
        </w:rPr>
        <w:t xml:space="preserve"> </w:t>
      </w:r>
      <w:r w:rsidRPr="000F2CD8">
        <w:rPr>
          <w:rStyle w:val="hps"/>
          <w:sz w:val="24"/>
          <w:szCs w:val="24"/>
          <w:lang w:val="en"/>
        </w:rPr>
        <w:t>demanding devices</w:t>
      </w:r>
      <w:r w:rsidRPr="000F2CD8">
        <w:rPr>
          <w:sz w:val="24"/>
          <w:szCs w:val="24"/>
          <w:lang w:val="en"/>
        </w:rPr>
        <w:t xml:space="preserve"> </w:t>
      </w:r>
      <w:r w:rsidR="000F76E4">
        <w:rPr>
          <w:sz w:val="24"/>
          <w:szCs w:val="24"/>
          <w:lang w:val="en"/>
        </w:rPr>
        <w:t>must</w:t>
      </w:r>
      <w:r w:rsidRPr="000F2CD8">
        <w:rPr>
          <w:sz w:val="24"/>
          <w:szCs w:val="24"/>
          <w:lang w:val="en"/>
        </w:rPr>
        <w:t xml:space="preserve"> be </w:t>
      </w:r>
      <w:r w:rsidRPr="000F2CD8">
        <w:rPr>
          <w:rStyle w:val="hps"/>
          <w:sz w:val="24"/>
          <w:szCs w:val="24"/>
          <w:lang w:val="en"/>
        </w:rPr>
        <w:t xml:space="preserve">developed </w:t>
      </w:r>
      <w:r w:rsidR="000F76E4">
        <w:rPr>
          <w:rStyle w:val="hps"/>
          <w:sz w:val="24"/>
          <w:szCs w:val="24"/>
          <w:lang w:val="en"/>
        </w:rPr>
        <w:t>in order to</w:t>
      </w:r>
      <w:r w:rsidRPr="000F2CD8">
        <w:rPr>
          <w:sz w:val="24"/>
          <w:szCs w:val="24"/>
          <w:lang w:val="en"/>
        </w:rPr>
        <w:t xml:space="preserve"> </w:t>
      </w:r>
      <w:r w:rsidRPr="000F2CD8">
        <w:rPr>
          <w:rStyle w:val="hps"/>
          <w:sz w:val="24"/>
          <w:szCs w:val="24"/>
          <w:lang w:val="en"/>
        </w:rPr>
        <w:t>fulfill</w:t>
      </w:r>
      <w:r w:rsidRPr="000F2CD8">
        <w:rPr>
          <w:sz w:val="24"/>
          <w:szCs w:val="24"/>
          <w:lang w:val="en"/>
        </w:rPr>
        <w:t xml:space="preserve"> </w:t>
      </w:r>
      <w:r w:rsidRPr="000F2CD8">
        <w:rPr>
          <w:rStyle w:val="hps"/>
          <w:sz w:val="24"/>
          <w:szCs w:val="24"/>
          <w:lang w:val="en"/>
        </w:rPr>
        <w:t xml:space="preserve">these </w:t>
      </w:r>
      <w:del w:id="18" w:author="Corinna Moll" w:date="2013-02-18T09:56:00Z">
        <w:r w:rsidRPr="000F2CD8">
          <w:rPr>
            <w:rStyle w:val="hps"/>
            <w:sz w:val="24"/>
            <w:szCs w:val="24"/>
            <w:lang w:val="en"/>
          </w:rPr>
          <w:delText>tasks</w:delText>
        </w:r>
        <w:r w:rsidR="000E5551">
          <w:rPr>
            <w:rStyle w:val="hps"/>
            <w:sz w:val="24"/>
            <w:szCs w:val="24"/>
            <w:vertAlign w:val="superscript"/>
            <w:lang w:val="en"/>
          </w:rPr>
          <w:delText>4</w:delText>
        </w:r>
      </w:del>
      <w:ins w:id="19" w:author="Corinna Moll" w:date="2013-02-18T09:56:00Z">
        <w:r w:rsidRPr="000F2CD8">
          <w:rPr>
            <w:rStyle w:val="hps"/>
            <w:sz w:val="24"/>
            <w:szCs w:val="24"/>
            <w:lang w:val="en"/>
          </w:rPr>
          <w:t>tasks</w:t>
        </w:r>
        <w:r w:rsidR="00100736" w:rsidRPr="00100736">
          <w:rPr>
            <w:rStyle w:val="hps"/>
            <w:sz w:val="24"/>
            <w:szCs w:val="24"/>
            <w:vertAlign w:val="superscript"/>
            <w:lang w:val="en"/>
          </w:rPr>
          <w:t>6</w:t>
        </w:r>
      </w:ins>
      <w:r w:rsidRPr="000F2CD8">
        <w:rPr>
          <w:rStyle w:val="hps"/>
          <w:sz w:val="24"/>
          <w:szCs w:val="24"/>
          <w:lang w:val="en"/>
        </w:rPr>
        <w:t>.</w:t>
      </w:r>
    </w:p>
    <w:p w14:paraId="519A1AAB" w14:textId="77777777" w:rsidR="000A34B4" w:rsidRDefault="000A34B4" w:rsidP="005C2A1A">
      <w:pPr>
        <w:spacing w:after="0" w:line="240" w:lineRule="auto"/>
        <w:jc w:val="both"/>
        <w:rPr>
          <w:rFonts w:cs="Arial"/>
          <w:sz w:val="24"/>
          <w:szCs w:val="24"/>
        </w:rPr>
      </w:pPr>
    </w:p>
    <w:p w14:paraId="1FFE04B0" w14:textId="69A73066" w:rsidR="008115EA" w:rsidRPr="008447CD" w:rsidRDefault="00C45055" w:rsidP="005C2A1A">
      <w:pPr>
        <w:spacing w:after="0" w:line="240" w:lineRule="auto"/>
        <w:jc w:val="both"/>
        <w:rPr>
          <w:rFonts w:cs="Arial"/>
          <w:sz w:val="24"/>
          <w:szCs w:val="24"/>
        </w:rPr>
      </w:pPr>
      <w:r w:rsidRPr="00396656">
        <w:rPr>
          <w:rFonts w:cs="Arial"/>
          <w:sz w:val="24"/>
          <w:szCs w:val="24"/>
        </w:rPr>
        <w:t>For the establishment of our tumor model</w:t>
      </w:r>
      <w:r w:rsidR="000A34B4">
        <w:rPr>
          <w:rFonts w:cs="Arial"/>
          <w:sz w:val="24"/>
          <w:szCs w:val="24"/>
        </w:rPr>
        <w:t>,</w:t>
      </w:r>
      <w:r w:rsidRPr="00396656">
        <w:rPr>
          <w:rFonts w:cs="Arial"/>
          <w:sz w:val="24"/>
          <w:szCs w:val="24"/>
        </w:rPr>
        <w:t xml:space="preserve"> we use</w:t>
      </w:r>
      <w:r w:rsidR="000A34B4">
        <w:rPr>
          <w:rFonts w:cs="Arial"/>
          <w:sz w:val="24"/>
          <w:szCs w:val="24"/>
        </w:rPr>
        <w:t>d</w:t>
      </w:r>
      <w:r w:rsidRPr="00396656">
        <w:rPr>
          <w:rFonts w:cs="Arial"/>
          <w:sz w:val="24"/>
          <w:szCs w:val="24"/>
        </w:rPr>
        <w:t xml:space="preserve"> a scaffold derived from a porcine </w:t>
      </w:r>
      <w:proofErr w:type="spellStart"/>
      <w:r w:rsidRPr="00396656">
        <w:rPr>
          <w:rFonts w:cs="Arial"/>
          <w:sz w:val="24"/>
          <w:szCs w:val="24"/>
        </w:rPr>
        <w:t>jejunal</w:t>
      </w:r>
      <w:proofErr w:type="spellEnd"/>
      <w:r w:rsidRPr="00396656">
        <w:rPr>
          <w:rFonts w:cs="Arial"/>
          <w:sz w:val="24"/>
          <w:szCs w:val="24"/>
        </w:rPr>
        <w:t xml:space="preserve"> segment with preserved tubular structures</w:t>
      </w:r>
      <w:r w:rsidR="000A34B4">
        <w:rPr>
          <w:rFonts w:cs="Arial"/>
          <w:sz w:val="24"/>
          <w:szCs w:val="24"/>
        </w:rPr>
        <w:t>,</w:t>
      </w:r>
      <w:r w:rsidRPr="00396656">
        <w:rPr>
          <w:rFonts w:cs="Arial"/>
          <w:sz w:val="24"/>
          <w:szCs w:val="24"/>
        </w:rPr>
        <w:t xml:space="preserve"> </w:t>
      </w:r>
      <w:r w:rsidR="00FF0F1F">
        <w:rPr>
          <w:rFonts w:cs="Arial"/>
          <w:sz w:val="24"/>
          <w:szCs w:val="24"/>
        </w:rPr>
        <w:t>which include</w:t>
      </w:r>
      <w:r w:rsidRPr="00396656">
        <w:rPr>
          <w:rFonts w:cs="Arial"/>
          <w:sz w:val="24"/>
          <w:szCs w:val="24"/>
        </w:rPr>
        <w:t xml:space="preserve"> the feeding artery</w:t>
      </w:r>
      <w:r w:rsidR="000A34B4">
        <w:rPr>
          <w:rFonts w:cs="Arial"/>
          <w:sz w:val="24"/>
          <w:szCs w:val="24"/>
        </w:rPr>
        <w:t xml:space="preserve">, </w:t>
      </w:r>
      <w:r w:rsidRPr="00396656">
        <w:rPr>
          <w:rFonts w:cs="Arial"/>
          <w:sz w:val="24"/>
          <w:szCs w:val="24"/>
        </w:rPr>
        <w:t xml:space="preserve">vein and the connecting capillary bed. </w:t>
      </w:r>
      <w:r w:rsidR="006E6025">
        <w:rPr>
          <w:rFonts w:cs="Arial"/>
          <w:sz w:val="24"/>
          <w:szCs w:val="24"/>
        </w:rPr>
        <w:t>All porcine</w:t>
      </w:r>
      <w:r w:rsidR="006E6025" w:rsidRPr="00396656">
        <w:rPr>
          <w:rFonts w:cs="Arial"/>
          <w:sz w:val="24"/>
          <w:szCs w:val="24"/>
        </w:rPr>
        <w:t xml:space="preserve"> </w:t>
      </w:r>
      <w:r w:rsidRPr="00396656">
        <w:rPr>
          <w:rFonts w:cs="Arial"/>
          <w:sz w:val="24"/>
          <w:szCs w:val="24"/>
        </w:rPr>
        <w:t xml:space="preserve">cells </w:t>
      </w:r>
      <w:r w:rsidR="000A34B4">
        <w:rPr>
          <w:rFonts w:cs="Arial"/>
          <w:sz w:val="24"/>
          <w:szCs w:val="24"/>
        </w:rPr>
        <w:t>were</w:t>
      </w:r>
      <w:r w:rsidR="000A34B4" w:rsidRPr="00396656">
        <w:rPr>
          <w:rFonts w:cs="Arial"/>
          <w:sz w:val="24"/>
          <w:szCs w:val="24"/>
        </w:rPr>
        <w:t xml:space="preserve"> </w:t>
      </w:r>
      <w:r w:rsidRPr="00396656">
        <w:rPr>
          <w:rFonts w:cs="Arial"/>
          <w:sz w:val="24"/>
          <w:szCs w:val="24"/>
        </w:rPr>
        <w:t>removed</w:t>
      </w:r>
      <w:r w:rsidR="004E5132">
        <w:rPr>
          <w:rFonts w:cs="Arial"/>
          <w:sz w:val="24"/>
          <w:szCs w:val="24"/>
        </w:rPr>
        <w:t xml:space="preserve"> by chemical, mechanical and enzymatic </w:t>
      </w:r>
      <w:proofErr w:type="spellStart"/>
      <w:r w:rsidR="004E5132">
        <w:rPr>
          <w:rFonts w:cs="Arial"/>
          <w:sz w:val="24"/>
          <w:szCs w:val="24"/>
        </w:rPr>
        <w:t>decellulari</w:t>
      </w:r>
      <w:r w:rsidR="007C0EDD">
        <w:rPr>
          <w:rFonts w:cs="Arial"/>
          <w:sz w:val="24"/>
          <w:szCs w:val="24"/>
        </w:rPr>
        <w:t>z</w:t>
      </w:r>
      <w:r w:rsidR="004E5132">
        <w:rPr>
          <w:rFonts w:cs="Arial"/>
          <w:sz w:val="24"/>
          <w:szCs w:val="24"/>
        </w:rPr>
        <w:t>ation</w:t>
      </w:r>
      <w:proofErr w:type="spellEnd"/>
      <w:r w:rsidR="007423D6">
        <w:rPr>
          <w:rFonts w:cs="Arial"/>
          <w:sz w:val="24"/>
          <w:szCs w:val="24"/>
        </w:rPr>
        <w:t xml:space="preserve">, and the scaffold </w:t>
      </w:r>
      <w:r w:rsidR="000A34B4">
        <w:rPr>
          <w:rFonts w:cs="Arial"/>
          <w:sz w:val="24"/>
          <w:szCs w:val="24"/>
        </w:rPr>
        <w:t xml:space="preserve">was </w:t>
      </w:r>
      <w:r w:rsidR="007423D6">
        <w:rPr>
          <w:rFonts w:cs="Arial"/>
          <w:sz w:val="24"/>
          <w:szCs w:val="24"/>
        </w:rPr>
        <w:t>gamma-sterilized</w:t>
      </w:r>
      <w:r w:rsidR="004E5132">
        <w:rPr>
          <w:rFonts w:cs="Arial"/>
          <w:sz w:val="24"/>
          <w:szCs w:val="24"/>
        </w:rPr>
        <w:t>.</w:t>
      </w:r>
      <w:r w:rsidR="00EF1350">
        <w:rPr>
          <w:rFonts w:cs="Arial"/>
          <w:sz w:val="24"/>
          <w:szCs w:val="24"/>
        </w:rPr>
        <w:t xml:space="preserve"> </w:t>
      </w:r>
      <w:r w:rsidRPr="00396656">
        <w:rPr>
          <w:rFonts w:cs="Arial"/>
          <w:sz w:val="24"/>
          <w:szCs w:val="24"/>
        </w:rPr>
        <w:t xml:space="preserve">The restored tubular vascular structures </w:t>
      </w:r>
      <w:r w:rsidR="000A34B4">
        <w:rPr>
          <w:rFonts w:cs="Arial"/>
          <w:sz w:val="24"/>
          <w:szCs w:val="24"/>
        </w:rPr>
        <w:t>was subsequently</w:t>
      </w:r>
      <w:r w:rsidRPr="00396656">
        <w:rPr>
          <w:rFonts w:cs="Arial"/>
          <w:sz w:val="24"/>
          <w:szCs w:val="24"/>
        </w:rPr>
        <w:t xml:space="preserve"> reseeded with human </w:t>
      </w:r>
      <w:proofErr w:type="spellStart"/>
      <w:r w:rsidRPr="00396656">
        <w:rPr>
          <w:rFonts w:cs="Arial"/>
          <w:sz w:val="24"/>
          <w:szCs w:val="24"/>
        </w:rPr>
        <w:t>microvascular</w:t>
      </w:r>
      <w:proofErr w:type="spellEnd"/>
      <w:r w:rsidRPr="00396656">
        <w:rPr>
          <w:rFonts w:cs="Arial"/>
          <w:sz w:val="24"/>
          <w:szCs w:val="24"/>
        </w:rPr>
        <w:t xml:space="preserve"> endothelial cells using a recirculation perfusion </w:t>
      </w:r>
      <w:del w:id="20" w:author="Corinna Moll" w:date="2013-02-18T09:56:00Z">
        <w:r w:rsidRPr="00396656">
          <w:rPr>
            <w:rFonts w:cs="Arial"/>
            <w:sz w:val="24"/>
            <w:szCs w:val="24"/>
          </w:rPr>
          <w:delText>bioreactor</w:delText>
        </w:r>
        <w:r w:rsidR="000E5551">
          <w:rPr>
            <w:rFonts w:cs="Arial"/>
            <w:sz w:val="24"/>
            <w:szCs w:val="24"/>
            <w:vertAlign w:val="superscript"/>
          </w:rPr>
          <w:delText>5</w:delText>
        </w:r>
      </w:del>
      <w:ins w:id="21" w:author="Corinna Moll" w:date="2013-02-18T09:56:00Z">
        <w:r w:rsidRPr="00396656">
          <w:rPr>
            <w:rFonts w:cs="Arial"/>
            <w:sz w:val="24"/>
            <w:szCs w:val="24"/>
          </w:rPr>
          <w:t>bioreactor</w:t>
        </w:r>
        <w:r w:rsidR="0051440D" w:rsidRPr="0051440D">
          <w:rPr>
            <w:rFonts w:cs="Arial"/>
            <w:sz w:val="24"/>
            <w:szCs w:val="24"/>
            <w:vertAlign w:val="superscript"/>
          </w:rPr>
          <w:t>7</w:t>
        </w:r>
      </w:ins>
      <w:r w:rsidR="0051440D">
        <w:rPr>
          <w:sz w:val="24"/>
          <w:rPrChange w:id="22" w:author="Corinna Moll" w:date="2013-02-18T09:56:00Z">
            <w:rPr>
              <w:sz w:val="24"/>
              <w:vertAlign w:val="superscript"/>
            </w:rPr>
          </w:rPrChange>
        </w:rPr>
        <w:t>,</w:t>
      </w:r>
      <w:r w:rsidR="00E202FF" w:rsidRPr="0051440D">
        <w:rPr>
          <w:sz w:val="24"/>
          <w:rPrChange w:id="23" w:author="Corinna Moll" w:date="2013-02-18T09:56:00Z">
            <w:rPr>
              <w:sz w:val="24"/>
              <w:vertAlign w:val="superscript"/>
            </w:rPr>
          </w:rPrChange>
        </w:rPr>
        <w:t xml:space="preserve"> </w:t>
      </w:r>
      <w:r w:rsidR="00300ECD" w:rsidRPr="003E56C1">
        <w:rPr>
          <w:rFonts w:cs="Times New Roman"/>
          <w:sz w:val="24"/>
          <w:szCs w:val="24"/>
        </w:rPr>
        <w:t xml:space="preserve">which </w:t>
      </w:r>
      <w:r w:rsidR="00300ECD">
        <w:rPr>
          <w:rFonts w:cs="Times New Roman"/>
          <w:sz w:val="24"/>
          <w:szCs w:val="24"/>
        </w:rPr>
        <w:t xml:space="preserve">mimics the </w:t>
      </w:r>
      <w:r w:rsidR="00E202FF">
        <w:rPr>
          <w:rFonts w:cs="Times New Roman"/>
          <w:sz w:val="24"/>
          <w:szCs w:val="24"/>
        </w:rPr>
        <w:t>biomechanical</w:t>
      </w:r>
      <w:r w:rsidR="00300ECD" w:rsidRPr="003E56C1">
        <w:rPr>
          <w:rFonts w:cs="Times New Roman"/>
          <w:sz w:val="24"/>
          <w:szCs w:val="24"/>
        </w:rPr>
        <w:t xml:space="preserve"> and/or biochemical </w:t>
      </w:r>
      <w:r w:rsidR="00E202FF">
        <w:rPr>
          <w:rFonts w:cs="Times New Roman"/>
          <w:sz w:val="24"/>
          <w:szCs w:val="24"/>
        </w:rPr>
        <w:t>parameters</w:t>
      </w:r>
      <w:r w:rsidR="00300ECD">
        <w:rPr>
          <w:rFonts w:cs="Times New Roman"/>
          <w:sz w:val="24"/>
          <w:szCs w:val="24"/>
        </w:rPr>
        <w:t xml:space="preserve"> </w:t>
      </w:r>
      <w:r w:rsidR="00E202FF">
        <w:rPr>
          <w:rFonts w:cs="Times New Roman"/>
          <w:sz w:val="24"/>
          <w:szCs w:val="24"/>
        </w:rPr>
        <w:t xml:space="preserve">such as </w:t>
      </w:r>
      <w:r w:rsidR="00300ECD" w:rsidRPr="003E56C1">
        <w:rPr>
          <w:rFonts w:cs="Times New Roman"/>
          <w:sz w:val="24"/>
          <w:szCs w:val="24"/>
        </w:rPr>
        <w:t xml:space="preserve">pH, temperature, pressure, nutrient supply and waste </w:t>
      </w:r>
      <w:del w:id="24" w:author="Corinna Moll" w:date="2013-02-18T09:56:00Z">
        <w:r w:rsidR="00300ECD" w:rsidRPr="003E56C1">
          <w:rPr>
            <w:rFonts w:cs="Times New Roman"/>
            <w:sz w:val="24"/>
            <w:szCs w:val="24"/>
          </w:rPr>
          <w:delText>removal</w:delText>
        </w:r>
        <w:r w:rsidR="000E5551">
          <w:rPr>
            <w:rFonts w:cs="Times New Roman"/>
            <w:sz w:val="24"/>
            <w:szCs w:val="24"/>
            <w:vertAlign w:val="superscript"/>
          </w:rPr>
          <w:delText>4</w:delText>
        </w:r>
      </w:del>
      <w:ins w:id="25" w:author="Corinna Moll" w:date="2013-02-18T09:56:00Z">
        <w:r w:rsidR="00300ECD" w:rsidRPr="003E56C1">
          <w:rPr>
            <w:rFonts w:cs="Times New Roman"/>
            <w:sz w:val="24"/>
            <w:szCs w:val="24"/>
          </w:rPr>
          <w:t>removal</w:t>
        </w:r>
        <w:r w:rsidR="0051440D" w:rsidRPr="0051440D">
          <w:rPr>
            <w:rFonts w:cs="Times New Roman"/>
            <w:sz w:val="24"/>
            <w:szCs w:val="24"/>
            <w:vertAlign w:val="superscript"/>
          </w:rPr>
          <w:t>6</w:t>
        </w:r>
      </w:ins>
      <w:r w:rsidR="009226F3">
        <w:rPr>
          <w:rFonts w:cs="Arial"/>
          <w:sz w:val="24"/>
          <w:szCs w:val="24"/>
        </w:rPr>
        <w:t xml:space="preserve">. </w:t>
      </w:r>
      <w:r w:rsidR="00300ECD" w:rsidRPr="008447CD">
        <w:rPr>
          <w:rFonts w:cs="Arial"/>
          <w:sz w:val="24"/>
          <w:szCs w:val="24"/>
        </w:rPr>
        <w:t>T</w:t>
      </w:r>
      <w:r w:rsidRPr="008447CD">
        <w:rPr>
          <w:rFonts w:cs="Arial"/>
          <w:sz w:val="24"/>
          <w:szCs w:val="24"/>
        </w:rPr>
        <w:t>he re-</w:t>
      </w:r>
      <w:proofErr w:type="spellStart"/>
      <w:r w:rsidRPr="008447CD">
        <w:rPr>
          <w:rFonts w:cs="Arial"/>
          <w:sz w:val="24"/>
          <w:szCs w:val="24"/>
        </w:rPr>
        <w:t>endothelialization</w:t>
      </w:r>
      <w:proofErr w:type="spellEnd"/>
      <w:r w:rsidRPr="008447CD">
        <w:rPr>
          <w:rFonts w:cs="Arial"/>
          <w:sz w:val="24"/>
          <w:szCs w:val="24"/>
        </w:rPr>
        <w:t xml:space="preserve"> of the tubular structures </w:t>
      </w:r>
      <w:r w:rsidR="00300ECD" w:rsidRPr="008447CD">
        <w:rPr>
          <w:rFonts w:cs="Arial"/>
          <w:sz w:val="24"/>
          <w:szCs w:val="24"/>
        </w:rPr>
        <w:t xml:space="preserve">creates </w:t>
      </w:r>
      <w:r w:rsidRPr="008447CD">
        <w:rPr>
          <w:rFonts w:cs="Arial"/>
          <w:sz w:val="24"/>
          <w:szCs w:val="24"/>
        </w:rPr>
        <w:t xml:space="preserve">a human blood vessel equivalent </w:t>
      </w:r>
      <w:r w:rsidR="00C35991" w:rsidRPr="008447CD">
        <w:rPr>
          <w:rFonts w:cs="Arial"/>
          <w:sz w:val="24"/>
          <w:szCs w:val="24"/>
        </w:rPr>
        <w:t>within</w:t>
      </w:r>
      <w:r w:rsidRPr="008447CD">
        <w:rPr>
          <w:rFonts w:cs="Arial"/>
          <w:sz w:val="24"/>
          <w:szCs w:val="24"/>
        </w:rPr>
        <w:t xml:space="preserve"> the collagenous </w:t>
      </w:r>
      <w:del w:id="26" w:author="Corinna Moll" w:date="2013-02-18T09:56:00Z">
        <w:r w:rsidRPr="008447CD">
          <w:rPr>
            <w:rFonts w:cs="Arial"/>
            <w:sz w:val="24"/>
            <w:szCs w:val="24"/>
          </w:rPr>
          <w:delText>scaffold</w:delText>
        </w:r>
        <w:r w:rsidR="000E5551">
          <w:rPr>
            <w:rFonts w:cs="Arial"/>
            <w:sz w:val="24"/>
            <w:szCs w:val="24"/>
            <w:vertAlign w:val="superscript"/>
          </w:rPr>
          <w:delText>5,6</w:delText>
        </w:r>
      </w:del>
      <w:ins w:id="27" w:author="Corinna Moll" w:date="2013-02-18T09:56:00Z">
        <w:r w:rsidRPr="008447CD">
          <w:rPr>
            <w:rFonts w:cs="Arial"/>
            <w:sz w:val="24"/>
            <w:szCs w:val="24"/>
          </w:rPr>
          <w:t>scaffold</w:t>
        </w:r>
        <w:r w:rsidR="0051440D" w:rsidRPr="0051440D">
          <w:rPr>
            <w:rFonts w:cs="Arial"/>
            <w:sz w:val="24"/>
            <w:szCs w:val="24"/>
            <w:vertAlign w:val="superscript"/>
          </w:rPr>
          <w:t>3</w:t>
        </w:r>
        <w:proofErr w:type="gramStart"/>
        <w:r w:rsidR="0051440D" w:rsidRPr="0051440D">
          <w:rPr>
            <w:rFonts w:cs="Arial"/>
            <w:sz w:val="24"/>
            <w:szCs w:val="24"/>
            <w:vertAlign w:val="superscript"/>
          </w:rPr>
          <w:t>,7</w:t>
        </w:r>
      </w:ins>
      <w:proofErr w:type="gramEnd"/>
      <w:r w:rsidRPr="008447CD">
        <w:rPr>
          <w:rFonts w:cs="Arial"/>
          <w:sz w:val="24"/>
          <w:szCs w:val="24"/>
        </w:rPr>
        <w:t xml:space="preserve">. In the </w:t>
      </w:r>
      <w:r w:rsidR="008115EA" w:rsidRPr="008447CD">
        <w:rPr>
          <w:rFonts w:cs="Arial"/>
          <w:sz w:val="24"/>
          <w:szCs w:val="24"/>
        </w:rPr>
        <w:t>following</w:t>
      </w:r>
      <w:r w:rsidRPr="008447CD">
        <w:rPr>
          <w:rFonts w:cs="Arial"/>
          <w:sz w:val="24"/>
          <w:szCs w:val="24"/>
        </w:rPr>
        <w:t xml:space="preserve"> step</w:t>
      </w:r>
      <w:r w:rsidR="008115EA" w:rsidRPr="008447CD">
        <w:rPr>
          <w:rFonts w:cs="Arial"/>
          <w:sz w:val="24"/>
          <w:szCs w:val="24"/>
        </w:rPr>
        <w:t>,</w:t>
      </w:r>
      <w:r w:rsidRPr="008447CD">
        <w:rPr>
          <w:rFonts w:cs="Arial"/>
          <w:sz w:val="24"/>
          <w:szCs w:val="24"/>
        </w:rPr>
        <w:t xml:space="preserve"> the surface of the former lumen (mucosa) </w:t>
      </w:r>
      <w:r w:rsidR="000A34B4">
        <w:rPr>
          <w:rFonts w:cs="Arial"/>
          <w:sz w:val="24"/>
          <w:szCs w:val="24"/>
        </w:rPr>
        <w:t>was</w:t>
      </w:r>
      <w:r w:rsidR="000A34B4" w:rsidRPr="008447CD">
        <w:rPr>
          <w:rFonts w:cs="Arial"/>
          <w:sz w:val="24"/>
          <w:szCs w:val="24"/>
        </w:rPr>
        <w:t xml:space="preserve"> </w:t>
      </w:r>
      <w:r w:rsidRPr="008447CD">
        <w:rPr>
          <w:rFonts w:cs="Arial"/>
          <w:sz w:val="24"/>
          <w:szCs w:val="24"/>
        </w:rPr>
        <w:t>seeded with primary human cells to establish co-</w:t>
      </w:r>
      <w:del w:id="28" w:author="Corinna Moll" w:date="2013-02-18T09:56:00Z">
        <w:r w:rsidRPr="008447CD">
          <w:rPr>
            <w:rFonts w:cs="Arial"/>
            <w:sz w:val="24"/>
            <w:szCs w:val="24"/>
          </w:rPr>
          <w:delText>culture</w:delText>
        </w:r>
        <w:r w:rsidR="000E5551">
          <w:rPr>
            <w:rFonts w:cs="Arial"/>
            <w:sz w:val="24"/>
            <w:szCs w:val="24"/>
            <w:vertAlign w:val="superscript"/>
          </w:rPr>
          <w:delText>5–</w:delText>
        </w:r>
      </w:del>
      <w:ins w:id="29" w:author="Corinna Moll" w:date="2013-02-18T09:56:00Z">
        <w:r w:rsidRPr="008447CD">
          <w:rPr>
            <w:rFonts w:cs="Arial"/>
            <w:sz w:val="24"/>
            <w:szCs w:val="24"/>
          </w:rPr>
          <w:t>culture</w:t>
        </w:r>
        <w:r w:rsidR="0051440D" w:rsidRPr="0051440D">
          <w:rPr>
            <w:rFonts w:cs="Arial"/>
            <w:sz w:val="24"/>
            <w:szCs w:val="24"/>
            <w:vertAlign w:val="superscript"/>
          </w:rPr>
          <w:t>3</w:t>
        </w:r>
        <w:proofErr w:type="gramStart"/>
        <w:r w:rsidR="0051440D" w:rsidRPr="0051440D">
          <w:rPr>
            <w:rFonts w:cs="Arial"/>
            <w:sz w:val="24"/>
            <w:szCs w:val="24"/>
            <w:vertAlign w:val="superscript"/>
          </w:rPr>
          <w:t>,</w:t>
        </w:r>
      </w:ins>
      <w:r w:rsidR="0051440D" w:rsidRPr="0051440D">
        <w:rPr>
          <w:rFonts w:cs="Arial"/>
          <w:sz w:val="24"/>
          <w:szCs w:val="24"/>
          <w:vertAlign w:val="superscript"/>
        </w:rPr>
        <w:t>7</w:t>
      </w:r>
      <w:ins w:id="30" w:author="Corinna Moll" w:date="2013-02-18T09:56:00Z">
        <w:r w:rsidR="0051440D" w:rsidRPr="0051440D">
          <w:rPr>
            <w:rFonts w:cs="Arial"/>
            <w:sz w:val="24"/>
            <w:szCs w:val="24"/>
            <w:vertAlign w:val="superscript"/>
          </w:rPr>
          <w:t>,8</w:t>
        </w:r>
      </w:ins>
      <w:proofErr w:type="gramEnd"/>
      <w:r w:rsidRPr="008447CD">
        <w:rPr>
          <w:rFonts w:cs="Arial"/>
          <w:sz w:val="24"/>
          <w:szCs w:val="24"/>
        </w:rPr>
        <w:t>.</w:t>
      </w:r>
    </w:p>
    <w:p w14:paraId="6F06A35C" w14:textId="77777777" w:rsidR="005C2A1A" w:rsidRPr="000F2CD8" w:rsidRDefault="005C2A1A" w:rsidP="005C2A1A">
      <w:pPr>
        <w:spacing w:after="0" w:line="240" w:lineRule="auto"/>
        <w:rPr>
          <w:b/>
          <w:sz w:val="24"/>
          <w:szCs w:val="24"/>
        </w:rPr>
      </w:pPr>
    </w:p>
    <w:p w14:paraId="6CB5EEF0" w14:textId="77777777" w:rsidR="00B5472D" w:rsidRPr="000F2CD8" w:rsidRDefault="005C2A1A" w:rsidP="005C2A1A">
      <w:pPr>
        <w:spacing w:after="0" w:line="240" w:lineRule="auto"/>
        <w:rPr>
          <w:b/>
          <w:sz w:val="24"/>
          <w:szCs w:val="24"/>
        </w:rPr>
      </w:pPr>
      <w:r w:rsidRPr="000F2CD8">
        <w:rPr>
          <w:b/>
          <w:sz w:val="24"/>
          <w:szCs w:val="24"/>
        </w:rPr>
        <w:t>Protocol</w:t>
      </w:r>
      <w:r w:rsidR="008A2F04" w:rsidRPr="000F2CD8">
        <w:rPr>
          <w:b/>
          <w:sz w:val="24"/>
          <w:szCs w:val="24"/>
        </w:rPr>
        <w:t>:</w:t>
      </w:r>
    </w:p>
    <w:p w14:paraId="1A9C6A65" w14:textId="77777777" w:rsidR="005C2A1A" w:rsidRPr="000F2CD8" w:rsidRDefault="005C2A1A" w:rsidP="005C2A1A">
      <w:pPr>
        <w:spacing w:after="0" w:line="240" w:lineRule="auto"/>
        <w:rPr>
          <w:b/>
          <w:sz w:val="24"/>
          <w:szCs w:val="24"/>
        </w:rPr>
      </w:pPr>
    </w:p>
    <w:p w14:paraId="7DAA6C3F" w14:textId="77777777" w:rsidR="00B5472D" w:rsidRPr="000F2CD8" w:rsidRDefault="00B5472D" w:rsidP="005C2A1A">
      <w:pPr>
        <w:spacing w:after="0" w:line="240" w:lineRule="auto"/>
        <w:rPr>
          <w:b/>
          <w:sz w:val="24"/>
          <w:szCs w:val="24"/>
        </w:rPr>
      </w:pPr>
      <w:r w:rsidRPr="000F2CD8">
        <w:rPr>
          <w:b/>
          <w:sz w:val="24"/>
          <w:szCs w:val="24"/>
        </w:rPr>
        <w:t xml:space="preserve">1.) </w:t>
      </w:r>
      <w:proofErr w:type="spellStart"/>
      <w:r w:rsidR="00F048F6" w:rsidRPr="000F2CD8">
        <w:rPr>
          <w:b/>
          <w:sz w:val="24"/>
          <w:szCs w:val="24"/>
        </w:rPr>
        <w:t>Decellularization</w:t>
      </w:r>
      <w:proofErr w:type="spellEnd"/>
      <w:r w:rsidRPr="000F2CD8">
        <w:rPr>
          <w:b/>
          <w:sz w:val="24"/>
          <w:szCs w:val="24"/>
        </w:rPr>
        <w:t xml:space="preserve"> of </w:t>
      </w:r>
      <w:r w:rsidR="00FB576C" w:rsidRPr="000F2CD8">
        <w:rPr>
          <w:b/>
          <w:sz w:val="24"/>
          <w:szCs w:val="24"/>
        </w:rPr>
        <w:t>the</w:t>
      </w:r>
      <w:r w:rsidRPr="000F2CD8">
        <w:rPr>
          <w:b/>
          <w:sz w:val="24"/>
          <w:szCs w:val="24"/>
        </w:rPr>
        <w:t xml:space="preserve"> </w:t>
      </w:r>
      <w:proofErr w:type="spellStart"/>
      <w:r w:rsidRPr="000F2CD8">
        <w:rPr>
          <w:b/>
          <w:sz w:val="24"/>
          <w:szCs w:val="24"/>
        </w:rPr>
        <w:t>BioVaSc</w:t>
      </w:r>
      <w:proofErr w:type="spellEnd"/>
    </w:p>
    <w:p w14:paraId="0E0798A3" w14:textId="77777777" w:rsidR="005C2A1A" w:rsidRPr="000F2CD8" w:rsidRDefault="005C2A1A" w:rsidP="005C2A1A">
      <w:pPr>
        <w:widowControl/>
        <w:suppressAutoHyphens w:val="0"/>
        <w:spacing w:after="0" w:line="240" w:lineRule="auto"/>
        <w:rPr>
          <w:sz w:val="24"/>
          <w:szCs w:val="24"/>
          <w:lang w:eastAsia="de-DE"/>
        </w:rPr>
      </w:pPr>
    </w:p>
    <w:p w14:paraId="54776055" w14:textId="77777777" w:rsidR="00F048F6" w:rsidRPr="000F2CD8" w:rsidRDefault="00F048F6" w:rsidP="005C2A1A">
      <w:pPr>
        <w:widowControl/>
        <w:suppressAutoHyphens w:val="0"/>
        <w:spacing w:after="0" w:line="240" w:lineRule="auto"/>
        <w:rPr>
          <w:sz w:val="24"/>
          <w:szCs w:val="24"/>
          <w:lang w:eastAsia="de-DE"/>
        </w:rPr>
      </w:pPr>
      <w:r w:rsidRPr="008447CD">
        <w:rPr>
          <w:sz w:val="24"/>
          <w:szCs w:val="24"/>
          <w:highlight w:val="yellow"/>
          <w:lang w:eastAsia="de-DE"/>
        </w:rPr>
        <w:t>1.1) Rinse the vascular system</w:t>
      </w:r>
      <w:r w:rsidR="00A517E1" w:rsidRPr="008447CD">
        <w:rPr>
          <w:sz w:val="24"/>
          <w:szCs w:val="24"/>
          <w:highlight w:val="yellow"/>
          <w:lang w:eastAsia="de-DE"/>
        </w:rPr>
        <w:t xml:space="preserve"> of the</w:t>
      </w:r>
      <w:r w:rsidRPr="008447CD">
        <w:rPr>
          <w:sz w:val="24"/>
          <w:szCs w:val="24"/>
          <w:highlight w:val="yellow"/>
          <w:lang w:eastAsia="de-DE"/>
        </w:rPr>
        <w:t xml:space="preserve"> </w:t>
      </w:r>
      <w:r w:rsidR="00A517E1" w:rsidRPr="008447CD">
        <w:rPr>
          <w:sz w:val="24"/>
          <w:szCs w:val="24"/>
          <w:highlight w:val="yellow"/>
          <w:lang w:eastAsia="de-DE"/>
        </w:rPr>
        <w:t xml:space="preserve">porcine </w:t>
      </w:r>
      <w:proofErr w:type="spellStart"/>
      <w:r w:rsidR="00A517E1" w:rsidRPr="008447CD">
        <w:rPr>
          <w:sz w:val="24"/>
          <w:szCs w:val="24"/>
          <w:highlight w:val="yellow"/>
          <w:lang w:eastAsia="de-DE"/>
        </w:rPr>
        <w:t>jejunal</w:t>
      </w:r>
      <w:proofErr w:type="spellEnd"/>
      <w:r w:rsidR="00A517E1" w:rsidRPr="008447CD">
        <w:rPr>
          <w:sz w:val="24"/>
          <w:szCs w:val="24"/>
          <w:highlight w:val="yellow"/>
          <w:lang w:eastAsia="de-DE"/>
        </w:rPr>
        <w:t xml:space="preserve"> segment </w:t>
      </w:r>
      <w:r w:rsidRPr="008447CD">
        <w:rPr>
          <w:sz w:val="24"/>
          <w:szCs w:val="24"/>
          <w:highlight w:val="yellow"/>
          <w:lang w:eastAsia="de-DE"/>
        </w:rPr>
        <w:t xml:space="preserve">via </w:t>
      </w:r>
      <w:proofErr w:type="spellStart"/>
      <w:r w:rsidR="00A517E1" w:rsidRPr="008447CD">
        <w:rPr>
          <w:sz w:val="24"/>
          <w:szCs w:val="24"/>
          <w:highlight w:val="yellow"/>
          <w:lang w:eastAsia="de-DE"/>
        </w:rPr>
        <w:t>cannulated</w:t>
      </w:r>
      <w:proofErr w:type="spellEnd"/>
      <w:r w:rsidR="00A517E1" w:rsidRPr="008447CD">
        <w:rPr>
          <w:sz w:val="24"/>
          <w:szCs w:val="24"/>
          <w:highlight w:val="yellow"/>
          <w:lang w:eastAsia="de-DE"/>
        </w:rPr>
        <w:t xml:space="preserve"> arterial access</w:t>
      </w:r>
      <w:r w:rsidRPr="008447CD">
        <w:rPr>
          <w:sz w:val="24"/>
          <w:szCs w:val="24"/>
          <w:highlight w:val="yellow"/>
          <w:lang w:eastAsia="de-DE"/>
        </w:rPr>
        <w:t xml:space="preserve"> and the intestinal lumen with PBS</w:t>
      </w:r>
      <w:r w:rsidRPr="008447CD">
        <w:rPr>
          <w:sz w:val="24"/>
          <w:szCs w:val="24"/>
          <w:highlight w:val="yellow"/>
          <w:vertAlign w:val="superscript"/>
          <w:lang w:eastAsia="de-DE"/>
        </w:rPr>
        <w:t>-</w:t>
      </w:r>
      <w:r w:rsidR="009A2184" w:rsidRPr="008447CD">
        <w:rPr>
          <w:sz w:val="24"/>
          <w:szCs w:val="24"/>
          <w:highlight w:val="yellow"/>
          <w:lang w:eastAsia="de-DE"/>
        </w:rPr>
        <w:t xml:space="preserve">. </w:t>
      </w:r>
      <w:r w:rsidRPr="008447CD">
        <w:rPr>
          <w:sz w:val="24"/>
          <w:szCs w:val="24"/>
          <w:highlight w:val="yellow"/>
          <w:lang w:eastAsia="de-DE"/>
        </w:rPr>
        <w:t>Repeat until it is completely clean</w:t>
      </w:r>
      <w:r w:rsidR="009A2184" w:rsidRPr="008447CD">
        <w:rPr>
          <w:sz w:val="24"/>
          <w:szCs w:val="24"/>
          <w:highlight w:val="yellow"/>
          <w:lang w:eastAsia="de-DE"/>
        </w:rPr>
        <w:t>.</w:t>
      </w:r>
    </w:p>
    <w:p w14:paraId="02B782C9" w14:textId="77777777" w:rsidR="005C2A1A" w:rsidRPr="000F2CD8" w:rsidRDefault="005C2A1A" w:rsidP="005C2A1A">
      <w:pPr>
        <w:widowControl/>
        <w:suppressAutoHyphens w:val="0"/>
        <w:spacing w:after="0" w:line="240" w:lineRule="auto"/>
        <w:rPr>
          <w:sz w:val="24"/>
          <w:szCs w:val="24"/>
          <w:lang w:eastAsia="de-DE"/>
        </w:rPr>
      </w:pPr>
    </w:p>
    <w:p w14:paraId="4DF8BA9B" w14:textId="77777777" w:rsidR="00F048F6" w:rsidRPr="008447CD" w:rsidRDefault="009D5E84" w:rsidP="005C2A1A">
      <w:pPr>
        <w:widowControl/>
        <w:suppressAutoHyphens w:val="0"/>
        <w:spacing w:after="0" w:line="240" w:lineRule="auto"/>
        <w:rPr>
          <w:del w:id="31" w:author="Corinna Moll" w:date="2013-02-18T09:56:00Z"/>
          <w:sz w:val="24"/>
          <w:szCs w:val="24"/>
          <w:highlight w:val="yellow"/>
          <w:lang w:eastAsia="de-DE"/>
        </w:rPr>
      </w:pPr>
      <w:del w:id="32" w:author="Corinna Moll" w:date="2013-02-18T09:56:00Z">
        <w:r w:rsidRPr="008447CD">
          <w:rPr>
            <w:sz w:val="24"/>
            <w:szCs w:val="24"/>
            <w:highlight w:val="yellow"/>
            <w:lang w:eastAsia="de-DE"/>
          </w:rPr>
          <w:delText xml:space="preserve">1.2) </w:delText>
        </w:r>
        <w:r w:rsidR="00F048F6" w:rsidRPr="008447CD">
          <w:rPr>
            <w:sz w:val="24"/>
            <w:szCs w:val="24"/>
            <w:highlight w:val="yellow"/>
            <w:lang w:eastAsia="de-DE"/>
          </w:rPr>
          <w:delText>Prepare reactor as shown in figure 1</w:delText>
        </w:r>
        <w:r w:rsidR="004E5132" w:rsidRPr="008447CD">
          <w:rPr>
            <w:sz w:val="24"/>
            <w:szCs w:val="24"/>
            <w:highlight w:val="yellow"/>
            <w:lang w:eastAsia="de-DE"/>
          </w:rPr>
          <w:delText>.</w:delText>
        </w:r>
      </w:del>
    </w:p>
    <w:p w14:paraId="5A1BA852" w14:textId="77777777" w:rsidR="005C2A1A" w:rsidRPr="008447CD" w:rsidRDefault="005C2A1A" w:rsidP="005C2A1A">
      <w:pPr>
        <w:widowControl/>
        <w:suppressAutoHyphens w:val="0"/>
        <w:spacing w:after="0" w:line="240" w:lineRule="auto"/>
        <w:rPr>
          <w:del w:id="33" w:author="Corinna Moll" w:date="2013-02-18T09:56:00Z"/>
          <w:sz w:val="24"/>
          <w:szCs w:val="24"/>
          <w:highlight w:val="yellow"/>
          <w:lang w:eastAsia="de-DE"/>
        </w:rPr>
      </w:pPr>
    </w:p>
    <w:p w14:paraId="55210DB1" w14:textId="77777777" w:rsidR="00F048F6" w:rsidRPr="008447CD" w:rsidRDefault="009D5E84" w:rsidP="005C2A1A">
      <w:pPr>
        <w:widowControl/>
        <w:suppressAutoHyphens w:val="0"/>
        <w:spacing w:after="0" w:line="240" w:lineRule="auto"/>
        <w:rPr>
          <w:ins w:id="34" w:author="Corinna Moll" w:date="2013-02-18T09:56:00Z"/>
          <w:sz w:val="24"/>
          <w:szCs w:val="24"/>
          <w:highlight w:val="yellow"/>
          <w:lang w:eastAsia="de-DE"/>
        </w:rPr>
      </w:pPr>
      <w:ins w:id="35" w:author="Corinna Moll" w:date="2013-02-18T09:56:00Z">
        <w:r w:rsidRPr="008447CD">
          <w:rPr>
            <w:sz w:val="24"/>
            <w:szCs w:val="24"/>
            <w:highlight w:val="yellow"/>
            <w:lang w:eastAsia="de-DE"/>
          </w:rPr>
          <w:t xml:space="preserve">1.2) </w:t>
        </w:r>
        <w:r w:rsidR="00F048F6" w:rsidRPr="008447CD">
          <w:rPr>
            <w:sz w:val="24"/>
            <w:szCs w:val="24"/>
            <w:highlight w:val="yellow"/>
            <w:lang w:eastAsia="de-DE"/>
          </w:rPr>
          <w:t>Prepare</w:t>
        </w:r>
        <w:r w:rsidR="00103CB3">
          <w:rPr>
            <w:sz w:val="24"/>
            <w:szCs w:val="24"/>
            <w:highlight w:val="yellow"/>
            <w:lang w:eastAsia="de-DE"/>
          </w:rPr>
          <w:t xml:space="preserve"> a 200 mm diameter</w:t>
        </w:r>
        <w:r w:rsidR="00F048F6" w:rsidRPr="008447CD">
          <w:rPr>
            <w:sz w:val="24"/>
            <w:szCs w:val="24"/>
            <w:highlight w:val="yellow"/>
            <w:lang w:eastAsia="de-DE"/>
          </w:rPr>
          <w:t xml:space="preserve"> </w:t>
        </w:r>
        <w:r w:rsidR="00103CB3">
          <w:rPr>
            <w:sz w:val="24"/>
            <w:szCs w:val="24"/>
            <w:highlight w:val="yellow"/>
            <w:lang w:eastAsia="de-DE"/>
          </w:rPr>
          <w:t>gla</w:t>
        </w:r>
        <w:r w:rsidR="005644AA">
          <w:rPr>
            <w:sz w:val="24"/>
            <w:szCs w:val="24"/>
            <w:highlight w:val="yellow"/>
            <w:lang w:eastAsia="de-DE"/>
          </w:rPr>
          <w:t>s</w:t>
        </w:r>
        <w:r w:rsidR="00103CB3">
          <w:rPr>
            <w:sz w:val="24"/>
            <w:szCs w:val="24"/>
            <w:highlight w:val="yellow"/>
            <w:lang w:eastAsia="de-DE"/>
          </w:rPr>
          <w:t xml:space="preserve">s </w:t>
        </w:r>
        <w:proofErr w:type="gramStart"/>
        <w:r w:rsidR="00103CB3">
          <w:rPr>
            <w:sz w:val="24"/>
            <w:szCs w:val="24"/>
            <w:highlight w:val="yellow"/>
            <w:lang w:eastAsia="de-DE"/>
          </w:rPr>
          <w:t>tank  with</w:t>
        </w:r>
        <w:proofErr w:type="gramEnd"/>
        <w:r w:rsidR="00103CB3">
          <w:rPr>
            <w:sz w:val="24"/>
            <w:szCs w:val="24"/>
            <w:highlight w:val="yellow"/>
            <w:lang w:eastAsia="de-DE"/>
          </w:rPr>
          <w:t xml:space="preserve"> 4 adapters and connect them via silicon tubes to the peristaltic pump (</w:t>
        </w:r>
        <w:proofErr w:type="spellStart"/>
        <w:r w:rsidR="00103CB3">
          <w:rPr>
            <w:sz w:val="24"/>
            <w:szCs w:val="24"/>
            <w:highlight w:val="yellow"/>
            <w:lang w:eastAsia="de-DE"/>
          </w:rPr>
          <w:t>Ismatec</w:t>
        </w:r>
        <w:proofErr w:type="spellEnd"/>
        <w:r w:rsidR="00103CB3">
          <w:rPr>
            <w:sz w:val="24"/>
            <w:szCs w:val="24"/>
            <w:highlight w:val="yellow"/>
            <w:lang w:eastAsia="de-DE"/>
          </w:rPr>
          <w:t xml:space="preserve">). The pressure </w:t>
        </w:r>
        <w:r w:rsidR="001E3521">
          <w:rPr>
            <w:sz w:val="24"/>
            <w:szCs w:val="24"/>
            <w:highlight w:val="yellow"/>
            <w:lang w:eastAsia="de-DE"/>
          </w:rPr>
          <w:t>controlling unit</w:t>
        </w:r>
        <w:r w:rsidR="00103CB3">
          <w:rPr>
            <w:sz w:val="24"/>
            <w:szCs w:val="24"/>
            <w:highlight w:val="yellow"/>
            <w:lang w:eastAsia="de-DE"/>
          </w:rPr>
          <w:t xml:space="preserve"> can be monitored via </w:t>
        </w:r>
        <w:r w:rsidR="001E3521" w:rsidRPr="007E75C6">
          <w:rPr>
            <w:bCs/>
            <w:sz w:val="24"/>
            <w:szCs w:val="24"/>
            <w:highlight w:val="yellow"/>
            <w:lang w:eastAsia="de-DE"/>
          </w:rPr>
          <w:t xml:space="preserve">a pressure sensor that is connected to </w:t>
        </w:r>
        <w:r w:rsidR="001E3521">
          <w:rPr>
            <w:sz w:val="24"/>
            <w:szCs w:val="24"/>
            <w:highlight w:val="yellow"/>
            <w:lang w:eastAsia="de-DE"/>
          </w:rPr>
          <w:t>a</w:t>
        </w:r>
        <w:r w:rsidR="00103CB3" w:rsidRPr="00103CB3">
          <w:rPr>
            <w:sz w:val="24"/>
            <w:szCs w:val="24"/>
            <w:highlight w:val="yellow"/>
            <w:lang w:eastAsia="de-DE"/>
          </w:rPr>
          <w:t xml:space="preserve"> </w:t>
        </w:r>
        <w:r w:rsidR="00103CB3" w:rsidRPr="007E75C6">
          <w:rPr>
            <w:bCs/>
            <w:sz w:val="24"/>
            <w:szCs w:val="24"/>
            <w:highlight w:val="yellow"/>
            <w:lang w:eastAsia="de-DE"/>
          </w:rPr>
          <w:t xml:space="preserve">sterile disposable dome </w:t>
        </w:r>
        <w:r w:rsidR="00103CB3">
          <w:rPr>
            <w:sz w:val="24"/>
            <w:szCs w:val="24"/>
            <w:highlight w:val="yellow"/>
            <w:lang w:eastAsia="de-DE"/>
          </w:rPr>
          <w:t>(see</w:t>
        </w:r>
        <w:r w:rsidR="00F048F6" w:rsidRPr="008447CD">
          <w:rPr>
            <w:sz w:val="24"/>
            <w:szCs w:val="24"/>
            <w:highlight w:val="yellow"/>
            <w:lang w:eastAsia="de-DE"/>
          </w:rPr>
          <w:t xml:space="preserve"> figure 1</w:t>
        </w:r>
        <w:r w:rsidR="00103CB3">
          <w:rPr>
            <w:sz w:val="24"/>
            <w:szCs w:val="24"/>
            <w:highlight w:val="yellow"/>
            <w:lang w:eastAsia="de-DE"/>
          </w:rPr>
          <w:t>)</w:t>
        </w:r>
        <w:r w:rsidR="004E5132" w:rsidRPr="008447CD">
          <w:rPr>
            <w:sz w:val="24"/>
            <w:szCs w:val="24"/>
            <w:highlight w:val="yellow"/>
            <w:lang w:eastAsia="de-DE"/>
          </w:rPr>
          <w:t>.</w:t>
        </w:r>
      </w:ins>
    </w:p>
    <w:p w14:paraId="701733BD" w14:textId="77777777" w:rsidR="005C2A1A" w:rsidRPr="008447CD" w:rsidRDefault="005C2A1A" w:rsidP="005C2A1A">
      <w:pPr>
        <w:widowControl/>
        <w:suppressAutoHyphens w:val="0"/>
        <w:spacing w:after="0" w:line="240" w:lineRule="auto"/>
        <w:rPr>
          <w:ins w:id="36" w:author="Corinna Moll" w:date="2013-02-18T09:56:00Z"/>
          <w:sz w:val="24"/>
          <w:szCs w:val="24"/>
          <w:highlight w:val="yellow"/>
          <w:lang w:eastAsia="de-DE"/>
        </w:rPr>
      </w:pPr>
    </w:p>
    <w:p w14:paraId="4528D4D8" w14:textId="72152DB9" w:rsidR="008447CD" w:rsidRDefault="00F048F6" w:rsidP="008447CD">
      <w:pPr>
        <w:widowControl/>
        <w:suppressAutoHyphens w:val="0"/>
        <w:spacing w:after="0" w:line="240" w:lineRule="auto"/>
        <w:rPr>
          <w:sz w:val="24"/>
          <w:szCs w:val="24"/>
          <w:lang w:eastAsia="de-DE"/>
        </w:rPr>
      </w:pPr>
      <w:r w:rsidRPr="008447CD">
        <w:rPr>
          <w:sz w:val="24"/>
          <w:szCs w:val="24"/>
          <w:highlight w:val="yellow"/>
          <w:lang w:eastAsia="de-DE"/>
        </w:rPr>
        <w:t xml:space="preserve">1.3) Fill reservoir bottles with </w:t>
      </w:r>
      <w:proofErr w:type="spellStart"/>
      <w:r w:rsidR="000F76E4" w:rsidRPr="008447CD">
        <w:rPr>
          <w:sz w:val="24"/>
          <w:szCs w:val="24"/>
          <w:highlight w:val="yellow"/>
          <w:lang w:eastAsia="de-DE"/>
        </w:rPr>
        <w:t>decellulari</w:t>
      </w:r>
      <w:r w:rsidR="000F76E4">
        <w:rPr>
          <w:sz w:val="24"/>
          <w:szCs w:val="24"/>
          <w:highlight w:val="yellow"/>
          <w:lang w:eastAsia="de-DE"/>
        </w:rPr>
        <w:t>z</w:t>
      </w:r>
      <w:r w:rsidR="000F76E4" w:rsidRPr="008447CD">
        <w:rPr>
          <w:sz w:val="24"/>
          <w:szCs w:val="24"/>
          <w:highlight w:val="yellow"/>
          <w:lang w:eastAsia="de-DE"/>
        </w:rPr>
        <w:t>ation</w:t>
      </w:r>
      <w:proofErr w:type="spellEnd"/>
      <w:r w:rsidR="000F76E4" w:rsidRPr="008447CD">
        <w:rPr>
          <w:sz w:val="24"/>
          <w:szCs w:val="24"/>
          <w:highlight w:val="yellow"/>
          <w:lang w:eastAsia="de-DE"/>
        </w:rPr>
        <w:t xml:space="preserve"> </w:t>
      </w:r>
      <w:r w:rsidR="009A2184" w:rsidRPr="008447CD">
        <w:rPr>
          <w:sz w:val="24"/>
          <w:szCs w:val="24"/>
          <w:highlight w:val="yellow"/>
          <w:lang w:eastAsia="de-DE"/>
        </w:rPr>
        <w:t>(</w:t>
      </w:r>
      <w:r w:rsidR="00D11EC8" w:rsidRPr="008447CD">
        <w:rPr>
          <w:sz w:val="24"/>
          <w:szCs w:val="24"/>
          <w:highlight w:val="yellow"/>
          <w:lang w:eastAsia="de-DE"/>
        </w:rPr>
        <w:t>D</w:t>
      </w:r>
      <w:r w:rsidRPr="008447CD">
        <w:rPr>
          <w:sz w:val="24"/>
          <w:szCs w:val="24"/>
          <w:highlight w:val="yellow"/>
          <w:lang w:eastAsia="de-DE"/>
        </w:rPr>
        <w:t>Z</w:t>
      </w:r>
      <w:r w:rsidR="009A2184" w:rsidRPr="008447CD">
        <w:rPr>
          <w:sz w:val="24"/>
          <w:szCs w:val="24"/>
          <w:highlight w:val="yellow"/>
          <w:lang w:eastAsia="de-DE"/>
        </w:rPr>
        <w:t>)</w:t>
      </w:r>
      <w:r w:rsidRPr="008447CD">
        <w:rPr>
          <w:sz w:val="24"/>
          <w:szCs w:val="24"/>
          <w:highlight w:val="yellow"/>
          <w:lang w:eastAsia="de-DE"/>
        </w:rPr>
        <w:t xml:space="preserve"> solution, check the tubing system for possible air bubbles </w:t>
      </w:r>
      <w:r w:rsidR="008447CD" w:rsidRPr="008447CD">
        <w:rPr>
          <w:sz w:val="24"/>
          <w:szCs w:val="24"/>
          <w:highlight w:val="yellow"/>
          <w:lang w:eastAsia="de-DE"/>
        </w:rPr>
        <w:t>and pump 500 ml DZ solution into the red arterial access (</w:t>
      </w:r>
      <w:del w:id="37" w:author="Corinna Moll" w:date="2013-02-18T09:56:00Z">
        <w:r w:rsidR="008447CD" w:rsidRPr="008447CD">
          <w:rPr>
            <w:sz w:val="24"/>
            <w:szCs w:val="24"/>
            <w:highlight w:val="yellow"/>
            <w:lang w:eastAsia="de-DE"/>
          </w:rPr>
          <w:delText>fig.</w:delText>
        </w:r>
      </w:del>
      <w:ins w:id="38" w:author="Corinna Moll" w:date="2013-02-18T09:56:00Z">
        <w:r w:rsidR="008447CD" w:rsidRPr="008447CD">
          <w:rPr>
            <w:sz w:val="24"/>
            <w:szCs w:val="24"/>
            <w:highlight w:val="yellow"/>
            <w:lang w:eastAsia="de-DE"/>
          </w:rPr>
          <w:t>fig</w:t>
        </w:r>
        <w:r w:rsidR="00AC26FB">
          <w:rPr>
            <w:sz w:val="24"/>
            <w:szCs w:val="24"/>
            <w:highlight w:val="yellow"/>
            <w:lang w:eastAsia="de-DE"/>
          </w:rPr>
          <w:t>ure</w:t>
        </w:r>
      </w:ins>
      <w:r w:rsidR="008447CD" w:rsidRPr="008447CD">
        <w:rPr>
          <w:sz w:val="24"/>
          <w:szCs w:val="24"/>
          <w:highlight w:val="yellow"/>
          <w:lang w:eastAsia="de-DE"/>
        </w:rPr>
        <w:t xml:space="preserve"> 1B) of the vascular system.</w:t>
      </w:r>
    </w:p>
    <w:p w14:paraId="4A7A2D9F" w14:textId="77777777" w:rsidR="005C2A1A" w:rsidRPr="008447CD" w:rsidRDefault="005C2A1A" w:rsidP="005C2A1A">
      <w:pPr>
        <w:widowControl/>
        <w:suppressAutoHyphens w:val="0"/>
        <w:spacing w:after="0" w:line="240" w:lineRule="auto"/>
        <w:rPr>
          <w:sz w:val="24"/>
          <w:szCs w:val="24"/>
          <w:highlight w:val="yellow"/>
          <w:lang w:eastAsia="de-DE"/>
        </w:rPr>
      </w:pPr>
    </w:p>
    <w:p w14:paraId="4C350DB8" w14:textId="77777777" w:rsidR="009A2184" w:rsidRPr="008447CD" w:rsidRDefault="00F048F6" w:rsidP="005C2A1A">
      <w:pPr>
        <w:widowControl/>
        <w:suppressAutoHyphens w:val="0"/>
        <w:spacing w:after="0" w:line="240" w:lineRule="auto"/>
        <w:rPr>
          <w:sz w:val="24"/>
          <w:szCs w:val="24"/>
          <w:highlight w:val="yellow"/>
          <w:lang w:eastAsia="de-DE"/>
        </w:rPr>
      </w:pPr>
      <w:r w:rsidRPr="008447CD">
        <w:rPr>
          <w:sz w:val="24"/>
          <w:szCs w:val="24"/>
          <w:highlight w:val="yellow"/>
          <w:lang w:eastAsia="de-DE"/>
        </w:rPr>
        <w:t>1.4) Connect the intestinal lumen with cable ties to the glass connectors for luminal flow</w:t>
      </w:r>
      <w:r w:rsidR="00D067DC" w:rsidRPr="008447CD">
        <w:rPr>
          <w:sz w:val="24"/>
          <w:szCs w:val="24"/>
          <w:highlight w:val="yellow"/>
          <w:lang w:eastAsia="de-DE"/>
        </w:rPr>
        <w:t>.</w:t>
      </w:r>
    </w:p>
    <w:p w14:paraId="2A5C2755" w14:textId="77777777" w:rsidR="00F048F6" w:rsidRPr="00F048F6" w:rsidRDefault="00F048F6" w:rsidP="005C2A1A">
      <w:pPr>
        <w:widowControl/>
        <w:suppressAutoHyphens w:val="0"/>
        <w:spacing w:after="0" w:line="240" w:lineRule="auto"/>
        <w:rPr>
          <w:rFonts w:cs="Arial"/>
          <w:sz w:val="24"/>
          <w:szCs w:val="24"/>
          <w:lang w:eastAsia="de-DE"/>
        </w:rPr>
      </w:pPr>
      <w:r w:rsidRPr="008447CD">
        <w:rPr>
          <w:sz w:val="24"/>
          <w:szCs w:val="24"/>
          <w:highlight w:val="yellow"/>
          <w:lang w:eastAsia="de-DE"/>
        </w:rPr>
        <w:t>Interrupt the pumping p</w:t>
      </w:r>
      <w:r w:rsidR="00776B32" w:rsidRPr="008447CD">
        <w:rPr>
          <w:sz w:val="24"/>
          <w:szCs w:val="24"/>
          <w:highlight w:val="yellow"/>
          <w:lang w:eastAsia="de-DE"/>
        </w:rPr>
        <w:t>rocess</w:t>
      </w:r>
      <w:r w:rsidR="00776B32" w:rsidRPr="008447CD">
        <w:rPr>
          <w:rFonts w:cs="Arial"/>
          <w:sz w:val="24"/>
          <w:szCs w:val="24"/>
          <w:highlight w:val="yellow"/>
          <w:lang w:eastAsia="de-DE"/>
        </w:rPr>
        <w:t xml:space="preserve"> every 15 minutes</w:t>
      </w:r>
      <w:r w:rsidRPr="008447CD">
        <w:rPr>
          <w:rFonts w:cs="Arial"/>
          <w:sz w:val="24"/>
          <w:szCs w:val="24"/>
          <w:highlight w:val="yellow"/>
          <w:lang w:eastAsia="de-DE"/>
        </w:rPr>
        <w:t xml:space="preserve"> shortly to manually press out the entire </w:t>
      </w:r>
      <w:r w:rsidR="009A2184" w:rsidRPr="008447CD">
        <w:rPr>
          <w:rFonts w:cs="Arial"/>
          <w:sz w:val="24"/>
          <w:szCs w:val="24"/>
          <w:highlight w:val="yellow"/>
          <w:lang w:eastAsia="de-DE"/>
        </w:rPr>
        <w:t>intestinal lumen</w:t>
      </w:r>
      <w:r w:rsidR="00D067DC" w:rsidRPr="008447CD">
        <w:rPr>
          <w:rFonts w:cs="Arial"/>
          <w:sz w:val="24"/>
          <w:szCs w:val="24"/>
          <w:highlight w:val="yellow"/>
          <w:lang w:eastAsia="de-DE"/>
        </w:rPr>
        <w:t>.</w:t>
      </w:r>
    </w:p>
    <w:p w14:paraId="2C5DB967" w14:textId="77777777" w:rsidR="005C2A1A" w:rsidRDefault="005C2A1A" w:rsidP="005C2A1A">
      <w:pPr>
        <w:widowControl/>
        <w:suppressAutoHyphens w:val="0"/>
        <w:spacing w:after="0" w:line="240" w:lineRule="auto"/>
        <w:rPr>
          <w:rFonts w:cs="Arial"/>
          <w:sz w:val="24"/>
          <w:szCs w:val="24"/>
          <w:lang w:eastAsia="de-DE"/>
        </w:rPr>
      </w:pPr>
    </w:p>
    <w:p w14:paraId="229E6FDF" w14:textId="77777777" w:rsidR="00F048F6" w:rsidRPr="00F048F6" w:rsidRDefault="00F048F6" w:rsidP="005C2A1A">
      <w:pPr>
        <w:widowControl/>
        <w:suppressAutoHyphens w:val="0"/>
        <w:spacing w:after="0" w:line="240" w:lineRule="auto"/>
        <w:rPr>
          <w:rFonts w:cs="Arial"/>
          <w:sz w:val="24"/>
          <w:szCs w:val="24"/>
          <w:lang w:eastAsia="de-DE"/>
        </w:rPr>
      </w:pPr>
      <w:r w:rsidRPr="00F048F6">
        <w:rPr>
          <w:rFonts w:cs="Arial"/>
          <w:sz w:val="24"/>
          <w:szCs w:val="24"/>
          <w:lang w:eastAsia="de-DE"/>
        </w:rPr>
        <w:t xml:space="preserve">1.5) </w:t>
      </w:r>
      <w:proofErr w:type="gramStart"/>
      <w:r w:rsidRPr="00F048F6">
        <w:rPr>
          <w:rFonts w:cs="Arial"/>
          <w:sz w:val="24"/>
          <w:szCs w:val="24"/>
          <w:lang w:eastAsia="de-DE"/>
        </w:rPr>
        <w:t>During</w:t>
      </w:r>
      <w:proofErr w:type="gramEnd"/>
      <w:r w:rsidRPr="00F048F6">
        <w:rPr>
          <w:rFonts w:cs="Arial"/>
          <w:sz w:val="24"/>
          <w:szCs w:val="24"/>
          <w:lang w:eastAsia="de-DE"/>
        </w:rPr>
        <w:t xml:space="preserve"> </w:t>
      </w:r>
      <w:r w:rsidR="00D11EC8">
        <w:rPr>
          <w:rFonts w:cs="Arial"/>
          <w:sz w:val="24"/>
          <w:szCs w:val="24"/>
          <w:lang w:eastAsia="de-DE"/>
        </w:rPr>
        <w:t xml:space="preserve">the </w:t>
      </w:r>
      <w:proofErr w:type="spellStart"/>
      <w:r w:rsidRPr="00F048F6">
        <w:rPr>
          <w:rFonts w:cs="Arial"/>
          <w:sz w:val="24"/>
          <w:szCs w:val="24"/>
          <w:lang w:eastAsia="de-DE"/>
        </w:rPr>
        <w:t>decellularization</w:t>
      </w:r>
      <w:proofErr w:type="spellEnd"/>
      <w:r w:rsidR="00D11EC8">
        <w:rPr>
          <w:rFonts w:cs="Arial"/>
          <w:sz w:val="24"/>
          <w:szCs w:val="24"/>
          <w:lang w:eastAsia="de-DE"/>
        </w:rPr>
        <w:t xml:space="preserve"> process</w:t>
      </w:r>
      <w:r w:rsidR="000F76E4">
        <w:rPr>
          <w:rFonts w:cs="Arial"/>
          <w:sz w:val="24"/>
          <w:szCs w:val="24"/>
          <w:lang w:eastAsia="de-DE"/>
        </w:rPr>
        <w:t>,</w:t>
      </w:r>
      <w:r w:rsidRPr="00F048F6">
        <w:rPr>
          <w:rFonts w:cs="Arial"/>
          <w:sz w:val="24"/>
          <w:szCs w:val="24"/>
          <w:lang w:eastAsia="de-DE"/>
        </w:rPr>
        <w:t xml:space="preserve"> the pressure </w:t>
      </w:r>
      <w:r w:rsidR="00315B60">
        <w:rPr>
          <w:rFonts w:cs="Arial"/>
          <w:sz w:val="24"/>
          <w:szCs w:val="24"/>
          <w:lang w:eastAsia="de-DE"/>
        </w:rPr>
        <w:t xml:space="preserve">of the buffer solution </w:t>
      </w:r>
      <w:r w:rsidRPr="00F048F6">
        <w:rPr>
          <w:rFonts w:cs="Arial"/>
          <w:sz w:val="24"/>
          <w:szCs w:val="24"/>
          <w:lang w:eastAsia="de-DE"/>
        </w:rPr>
        <w:t>should be between 80 - 100 mm Hg</w:t>
      </w:r>
      <w:r w:rsidR="00315B60">
        <w:rPr>
          <w:rFonts w:cs="Arial"/>
          <w:sz w:val="24"/>
          <w:szCs w:val="24"/>
          <w:lang w:eastAsia="de-DE"/>
        </w:rPr>
        <w:t>, modeled after the natural blood pressure</w:t>
      </w:r>
      <w:r w:rsidR="00D067DC">
        <w:rPr>
          <w:rFonts w:cs="Arial"/>
          <w:sz w:val="24"/>
          <w:szCs w:val="24"/>
          <w:lang w:eastAsia="de-DE"/>
        </w:rPr>
        <w:t>.</w:t>
      </w:r>
    </w:p>
    <w:p w14:paraId="3336947B" w14:textId="77777777" w:rsidR="005C2A1A" w:rsidRDefault="005C2A1A" w:rsidP="005C2A1A">
      <w:pPr>
        <w:widowControl/>
        <w:suppressAutoHyphens w:val="0"/>
        <w:spacing w:after="0" w:line="240" w:lineRule="auto"/>
        <w:rPr>
          <w:rFonts w:cs="Arial"/>
          <w:sz w:val="24"/>
          <w:szCs w:val="24"/>
          <w:lang w:eastAsia="de-DE"/>
        </w:rPr>
      </w:pPr>
    </w:p>
    <w:p w14:paraId="4FEAFDB0" w14:textId="77777777" w:rsidR="00F048F6" w:rsidRPr="00F048F6" w:rsidRDefault="00F048F6" w:rsidP="005C2A1A">
      <w:pPr>
        <w:widowControl/>
        <w:suppressAutoHyphens w:val="0"/>
        <w:spacing w:after="0" w:line="240" w:lineRule="auto"/>
        <w:rPr>
          <w:rFonts w:cs="Arial"/>
          <w:sz w:val="24"/>
          <w:szCs w:val="24"/>
          <w:lang w:eastAsia="de-DE"/>
        </w:rPr>
      </w:pPr>
      <w:r w:rsidRPr="008447CD">
        <w:rPr>
          <w:rFonts w:cs="Arial"/>
          <w:sz w:val="24"/>
          <w:szCs w:val="24"/>
          <w:highlight w:val="yellow"/>
          <w:lang w:eastAsia="de-DE"/>
        </w:rPr>
        <w:t>1.6) Wash</w:t>
      </w:r>
      <w:r w:rsidR="009D5E84" w:rsidRPr="008447CD">
        <w:rPr>
          <w:rFonts w:cs="Arial"/>
          <w:sz w:val="24"/>
          <w:szCs w:val="24"/>
          <w:highlight w:val="yellow"/>
          <w:lang w:eastAsia="de-DE"/>
        </w:rPr>
        <w:t xml:space="preserve"> the</w:t>
      </w:r>
      <w:r w:rsidRPr="008447CD">
        <w:rPr>
          <w:rFonts w:cs="Arial"/>
          <w:sz w:val="24"/>
          <w:szCs w:val="24"/>
          <w:highlight w:val="yellow"/>
          <w:lang w:eastAsia="de-DE"/>
        </w:rPr>
        <w:t xml:space="preserve"> </w:t>
      </w:r>
      <w:proofErr w:type="spellStart"/>
      <w:r w:rsidRPr="008447CD">
        <w:rPr>
          <w:rFonts w:cs="Arial"/>
          <w:sz w:val="24"/>
          <w:szCs w:val="24"/>
          <w:highlight w:val="yellow"/>
          <w:lang w:eastAsia="de-DE"/>
        </w:rPr>
        <w:t>BioVaSc</w:t>
      </w:r>
      <w:proofErr w:type="spellEnd"/>
      <w:r w:rsidR="008447CD">
        <w:rPr>
          <w:rFonts w:cs="Arial"/>
          <w:sz w:val="24"/>
          <w:szCs w:val="24"/>
          <w:highlight w:val="yellow"/>
          <w:lang w:eastAsia="de-DE"/>
        </w:rPr>
        <w:t xml:space="preserve"> with PBS</w:t>
      </w:r>
      <w:r w:rsidR="008447CD">
        <w:rPr>
          <w:rFonts w:cs="Arial"/>
          <w:sz w:val="24"/>
          <w:szCs w:val="24"/>
          <w:highlight w:val="yellow"/>
          <w:vertAlign w:val="superscript"/>
          <w:lang w:eastAsia="de-DE"/>
        </w:rPr>
        <w:t>-</w:t>
      </w:r>
      <w:r w:rsidRPr="008447CD">
        <w:rPr>
          <w:rFonts w:cs="Arial"/>
          <w:sz w:val="24"/>
          <w:szCs w:val="24"/>
          <w:highlight w:val="yellow"/>
          <w:lang w:eastAsia="de-DE"/>
        </w:rPr>
        <w:t xml:space="preserve"> until it is free of cell remnants (“completely white</w:t>
      </w:r>
      <w:r w:rsidR="008447CD">
        <w:rPr>
          <w:rFonts w:cs="Arial"/>
          <w:sz w:val="24"/>
          <w:szCs w:val="24"/>
          <w:highlight w:val="yellow"/>
          <w:lang w:eastAsia="de-DE"/>
        </w:rPr>
        <w:t>”)</w:t>
      </w:r>
      <w:r w:rsidR="00D067DC" w:rsidRPr="008447CD">
        <w:rPr>
          <w:rFonts w:cs="Arial"/>
          <w:sz w:val="24"/>
          <w:szCs w:val="24"/>
          <w:highlight w:val="yellow"/>
          <w:lang w:eastAsia="de-DE"/>
        </w:rPr>
        <w:t>.</w:t>
      </w:r>
    </w:p>
    <w:p w14:paraId="05131BF6" w14:textId="77777777" w:rsidR="005C2A1A" w:rsidRDefault="005C2A1A" w:rsidP="005C2A1A">
      <w:pPr>
        <w:widowControl/>
        <w:suppressAutoHyphens w:val="0"/>
        <w:spacing w:after="0" w:line="240" w:lineRule="auto"/>
        <w:rPr>
          <w:rFonts w:cs="Arial"/>
          <w:sz w:val="24"/>
          <w:szCs w:val="24"/>
          <w:lang w:eastAsia="de-DE"/>
        </w:rPr>
      </w:pPr>
    </w:p>
    <w:p w14:paraId="492469BC" w14:textId="77777777" w:rsidR="00F048F6" w:rsidRPr="00F048F6" w:rsidRDefault="00F048F6" w:rsidP="005C2A1A">
      <w:pPr>
        <w:widowControl/>
        <w:suppressAutoHyphens w:val="0"/>
        <w:spacing w:after="0" w:line="240" w:lineRule="auto"/>
        <w:rPr>
          <w:rFonts w:cs="Arial"/>
          <w:sz w:val="24"/>
          <w:szCs w:val="24"/>
          <w:lang w:eastAsia="de-DE"/>
        </w:rPr>
      </w:pPr>
      <w:r w:rsidRPr="00F048F6">
        <w:rPr>
          <w:rFonts w:cs="Arial"/>
          <w:sz w:val="24"/>
          <w:szCs w:val="24"/>
          <w:lang w:eastAsia="de-DE"/>
        </w:rPr>
        <w:t xml:space="preserve">1.7) Fill </w:t>
      </w:r>
      <w:r w:rsidR="009D5E84">
        <w:rPr>
          <w:rFonts w:cs="Arial"/>
          <w:sz w:val="24"/>
          <w:szCs w:val="24"/>
          <w:lang w:eastAsia="de-DE"/>
        </w:rPr>
        <w:t xml:space="preserve">the </w:t>
      </w:r>
      <w:proofErr w:type="spellStart"/>
      <w:r w:rsidRPr="00F048F6">
        <w:rPr>
          <w:rFonts w:cs="Arial"/>
          <w:sz w:val="24"/>
          <w:szCs w:val="24"/>
          <w:lang w:eastAsia="de-DE"/>
        </w:rPr>
        <w:t>BioVaSc</w:t>
      </w:r>
      <w:proofErr w:type="spellEnd"/>
      <w:r w:rsidRPr="00F048F6">
        <w:rPr>
          <w:rFonts w:cs="Arial"/>
          <w:sz w:val="24"/>
          <w:szCs w:val="24"/>
          <w:lang w:eastAsia="de-DE"/>
        </w:rPr>
        <w:t xml:space="preserve"> completely with </w:t>
      </w:r>
      <w:r w:rsidR="00D11EC8">
        <w:rPr>
          <w:rFonts w:cs="Arial"/>
          <w:sz w:val="24"/>
          <w:szCs w:val="24"/>
          <w:lang w:eastAsia="de-DE"/>
        </w:rPr>
        <w:t>D</w:t>
      </w:r>
      <w:r w:rsidRPr="00F048F6">
        <w:rPr>
          <w:rFonts w:cs="Arial"/>
          <w:sz w:val="24"/>
          <w:szCs w:val="24"/>
          <w:lang w:eastAsia="de-DE"/>
        </w:rPr>
        <w:t>Z solution and incubate it</w:t>
      </w:r>
      <w:r w:rsidR="001E3521">
        <w:rPr>
          <w:rFonts w:cs="Arial"/>
          <w:sz w:val="24"/>
          <w:szCs w:val="24"/>
          <w:lang w:eastAsia="de-DE"/>
        </w:rPr>
        <w:t xml:space="preserve"> </w:t>
      </w:r>
      <w:proofErr w:type="spellStart"/>
      <w:ins w:id="39" w:author="Corinna Moll" w:date="2013-02-18T09:56:00Z">
        <w:r w:rsidR="001E3521">
          <w:rPr>
            <w:rFonts w:cs="Arial"/>
            <w:sz w:val="24"/>
            <w:szCs w:val="24"/>
            <w:lang w:eastAsia="de-DE"/>
          </w:rPr>
          <w:t>submers</w:t>
        </w:r>
        <w:proofErr w:type="spellEnd"/>
        <w:r w:rsidRPr="00F048F6">
          <w:rPr>
            <w:rFonts w:cs="Arial"/>
            <w:sz w:val="24"/>
            <w:szCs w:val="24"/>
            <w:lang w:eastAsia="de-DE"/>
          </w:rPr>
          <w:t xml:space="preserve"> </w:t>
        </w:r>
      </w:ins>
      <w:r w:rsidRPr="00F048F6">
        <w:rPr>
          <w:rFonts w:cs="Arial"/>
          <w:sz w:val="24"/>
          <w:szCs w:val="24"/>
          <w:lang w:eastAsia="de-DE"/>
        </w:rPr>
        <w:t xml:space="preserve">in </w:t>
      </w:r>
      <w:r w:rsidR="00D11EC8">
        <w:rPr>
          <w:rFonts w:cs="Arial"/>
          <w:sz w:val="24"/>
          <w:szCs w:val="24"/>
          <w:lang w:eastAsia="de-DE"/>
        </w:rPr>
        <w:t>D</w:t>
      </w:r>
      <w:r w:rsidRPr="00F048F6">
        <w:rPr>
          <w:rFonts w:cs="Arial"/>
          <w:sz w:val="24"/>
          <w:szCs w:val="24"/>
          <w:lang w:eastAsia="de-DE"/>
        </w:rPr>
        <w:t>Z solution over</w:t>
      </w:r>
      <w:r>
        <w:rPr>
          <w:rFonts w:cs="Arial"/>
          <w:sz w:val="24"/>
          <w:szCs w:val="24"/>
          <w:lang w:eastAsia="de-DE"/>
        </w:rPr>
        <w:t xml:space="preserve"> night at 4°C on rocking shaker</w:t>
      </w:r>
      <w:r w:rsidR="00D067DC">
        <w:rPr>
          <w:rFonts w:cs="Arial"/>
          <w:sz w:val="24"/>
          <w:szCs w:val="24"/>
          <w:lang w:eastAsia="de-DE"/>
        </w:rPr>
        <w:t>.</w:t>
      </w:r>
    </w:p>
    <w:p w14:paraId="14F92213" w14:textId="77777777" w:rsidR="005C2A1A" w:rsidRDefault="005C2A1A" w:rsidP="005C2A1A">
      <w:pPr>
        <w:widowControl/>
        <w:suppressAutoHyphens w:val="0"/>
        <w:spacing w:after="0" w:line="240" w:lineRule="auto"/>
        <w:rPr>
          <w:rFonts w:cs="Arial"/>
          <w:sz w:val="24"/>
          <w:szCs w:val="24"/>
          <w:lang w:eastAsia="de-DE"/>
        </w:rPr>
      </w:pPr>
    </w:p>
    <w:p w14:paraId="349CDF09" w14:textId="77777777" w:rsidR="00F048F6" w:rsidRPr="00F048F6" w:rsidRDefault="00F048F6" w:rsidP="005C2A1A">
      <w:pPr>
        <w:widowControl/>
        <w:suppressAutoHyphens w:val="0"/>
        <w:spacing w:after="0" w:line="240" w:lineRule="auto"/>
        <w:rPr>
          <w:rFonts w:cs="Arial"/>
          <w:sz w:val="24"/>
          <w:szCs w:val="24"/>
          <w:lang w:eastAsia="de-DE"/>
        </w:rPr>
      </w:pPr>
      <w:proofErr w:type="gramStart"/>
      <w:r>
        <w:rPr>
          <w:rFonts w:cs="Arial"/>
          <w:sz w:val="24"/>
          <w:szCs w:val="24"/>
          <w:lang w:eastAsia="de-DE"/>
        </w:rPr>
        <w:t>1.8) Repeat step 1.6</w:t>
      </w:r>
      <w:r w:rsidR="004E5132">
        <w:rPr>
          <w:rFonts w:cs="Arial"/>
          <w:sz w:val="24"/>
          <w:szCs w:val="24"/>
          <w:lang w:eastAsia="de-DE"/>
        </w:rPr>
        <w:t>.</w:t>
      </w:r>
      <w:proofErr w:type="gramEnd"/>
    </w:p>
    <w:p w14:paraId="01253597" w14:textId="77777777" w:rsidR="005C2A1A" w:rsidRDefault="005C2A1A" w:rsidP="005C2A1A">
      <w:pPr>
        <w:widowControl/>
        <w:suppressAutoHyphens w:val="0"/>
        <w:spacing w:after="0" w:line="240" w:lineRule="auto"/>
        <w:rPr>
          <w:rFonts w:cs="Arial"/>
          <w:sz w:val="24"/>
          <w:szCs w:val="24"/>
          <w:lang w:eastAsia="de-DE"/>
        </w:rPr>
      </w:pPr>
    </w:p>
    <w:p w14:paraId="0B8582C1" w14:textId="4B7C4039" w:rsidR="00F048F6" w:rsidRPr="00F048F6" w:rsidRDefault="00F048F6" w:rsidP="005C2A1A">
      <w:pPr>
        <w:widowControl/>
        <w:suppressAutoHyphens w:val="0"/>
        <w:spacing w:after="0" w:line="240" w:lineRule="auto"/>
        <w:rPr>
          <w:rFonts w:cs="Arial"/>
          <w:sz w:val="24"/>
          <w:szCs w:val="24"/>
          <w:lang w:eastAsia="de-DE"/>
        </w:rPr>
      </w:pPr>
      <w:r w:rsidRPr="00F048F6">
        <w:rPr>
          <w:rFonts w:cs="Arial"/>
          <w:sz w:val="24"/>
          <w:szCs w:val="24"/>
          <w:lang w:eastAsia="de-DE"/>
        </w:rPr>
        <w:t xml:space="preserve">1.9) </w:t>
      </w:r>
      <w:del w:id="40" w:author="Corinna Moll" w:date="2013-02-18T09:56:00Z">
        <w:r w:rsidRPr="00F048F6">
          <w:rPr>
            <w:rFonts w:cs="Arial"/>
            <w:sz w:val="24"/>
            <w:szCs w:val="24"/>
            <w:lang w:eastAsia="de-DE"/>
          </w:rPr>
          <w:delText>Incubate</w:delText>
        </w:r>
      </w:del>
      <w:ins w:id="41" w:author="Corinna Moll" w:date="2013-02-18T09:56:00Z">
        <w:r w:rsidR="001E3521">
          <w:rPr>
            <w:rFonts w:cs="Arial"/>
            <w:sz w:val="24"/>
            <w:szCs w:val="24"/>
            <w:lang w:eastAsia="de-DE"/>
          </w:rPr>
          <w:t>Place</w:t>
        </w:r>
      </w:ins>
      <w:r w:rsidR="001E3521" w:rsidRPr="00F048F6">
        <w:rPr>
          <w:rFonts w:cs="Arial"/>
          <w:sz w:val="24"/>
          <w:szCs w:val="24"/>
          <w:lang w:eastAsia="de-DE"/>
        </w:rPr>
        <w:t xml:space="preserve"> </w:t>
      </w:r>
      <w:r w:rsidR="009D5E84">
        <w:rPr>
          <w:rFonts w:cs="Arial"/>
          <w:sz w:val="24"/>
          <w:szCs w:val="24"/>
          <w:lang w:eastAsia="de-DE"/>
        </w:rPr>
        <w:t xml:space="preserve">the </w:t>
      </w:r>
      <w:proofErr w:type="spellStart"/>
      <w:r w:rsidRPr="00F048F6">
        <w:rPr>
          <w:rFonts w:cs="Arial"/>
          <w:sz w:val="24"/>
          <w:szCs w:val="24"/>
          <w:lang w:eastAsia="de-DE"/>
        </w:rPr>
        <w:t>BioVaSc</w:t>
      </w:r>
      <w:proofErr w:type="spellEnd"/>
      <w:r w:rsidRPr="00F048F6">
        <w:rPr>
          <w:rFonts w:cs="Arial"/>
          <w:sz w:val="24"/>
          <w:szCs w:val="24"/>
          <w:lang w:eastAsia="de-DE"/>
        </w:rPr>
        <w:t xml:space="preserve"> </w:t>
      </w:r>
      <w:del w:id="42" w:author="Corinna Moll" w:date="2013-02-18T09:56:00Z">
        <w:r w:rsidRPr="00F048F6">
          <w:rPr>
            <w:rFonts w:cs="Arial"/>
            <w:sz w:val="24"/>
            <w:szCs w:val="24"/>
            <w:lang w:eastAsia="de-DE"/>
          </w:rPr>
          <w:delText>with</w:delText>
        </w:r>
      </w:del>
      <w:ins w:id="43" w:author="Corinna Moll" w:date="2013-02-18T09:56:00Z">
        <w:r w:rsidR="001E3521">
          <w:rPr>
            <w:rFonts w:cs="Arial"/>
            <w:sz w:val="24"/>
            <w:szCs w:val="24"/>
            <w:lang w:eastAsia="de-DE"/>
          </w:rPr>
          <w:t>in</w:t>
        </w:r>
      </w:ins>
      <w:r w:rsidR="001E3521" w:rsidRPr="00F048F6">
        <w:rPr>
          <w:rFonts w:cs="Arial"/>
          <w:sz w:val="24"/>
          <w:szCs w:val="24"/>
          <w:lang w:eastAsia="de-DE"/>
        </w:rPr>
        <w:t xml:space="preserve"> </w:t>
      </w:r>
      <w:proofErr w:type="spellStart"/>
      <w:r w:rsidRPr="00F048F6">
        <w:rPr>
          <w:rFonts w:cs="Arial"/>
          <w:sz w:val="24"/>
          <w:szCs w:val="24"/>
          <w:lang w:eastAsia="de-DE"/>
        </w:rPr>
        <w:t>DNase</w:t>
      </w:r>
      <w:proofErr w:type="spellEnd"/>
      <w:ins w:id="44" w:author="Corinna Moll" w:date="2013-02-18T09:56:00Z">
        <w:r w:rsidR="001E3521">
          <w:rPr>
            <w:rFonts w:cs="Arial"/>
            <w:sz w:val="24"/>
            <w:szCs w:val="24"/>
            <w:lang w:eastAsia="de-DE"/>
          </w:rPr>
          <w:t xml:space="preserve"> solution and incubate</w:t>
        </w:r>
      </w:ins>
      <w:r w:rsidRPr="00F048F6">
        <w:rPr>
          <w:rFonts w:cs="Arial"/>
          <w:sz w:val="24"/>
          <w:szCs w:val="24"/>
          <w:lang w:eastAsia="de-DE"/>
        </w:rPr>
        <w:t xml:space="preserve"> over night</w:t>
      </w:r>
      <w:r w:rsidR="00FB576C">
        <w:rPr>
          <w:rFonts w:cs="Arial"/>
          <w:sz w:val="24"/>
          <w:szCs w:val="24"/>
          <w:lang w:eastAsia="de-DE"/>
        </w:rPr>
        <w:t xml:space="preserve"> at 4°C on rocking shaker.</w:t>
      </w:r>
    </w:p>
    <w:p w14:paraId="1BF5CFA1" w14:textId="77777777" w:rsidR="005C2A1A" w:rsidRDefault="005C2A1A" w:rsidP="005C2A1A">
      <w:pPr>
        <w:widowControl/>
        <w:suppressAutoHyphens w:val="0"/>
        <w:spacing w:after="0" w:line="240" w:lineRule="auto"/>
        <w:rPr>
          <w:rFonts w:cs="Arial"/>
          <w:sz w:val="24"/>
          <w:szCs w:val="24"/>
          <w:lang w:eastAsia="de-DE"/>
        </w:rPr>
      </w:pPr>
    </w:p>
    <w:p w14:paraId="402B043B" w14:textId="77777777" w:rsidR="00F048F6" w:rsidRPr="00D067DC" w:rsidRDefault="00F048F6" w:rsidP="005C2A1A">
      <w:pPr>
        <w:widowControl/>
        <w:suppressAutoHyphens w:val="0"/>
        <w:spacing w:after="0" w:line="240" w:lineRule="auto"/>
        <w:rPr>
          <w:rFonts w:cs="Arial"/>
          <w:sz w:val="24"/>
          <w:szCs w:val="24"/>
          <w:lang w:eastAsia="de-DE"/>
        </w:rPr>
      </w:pPr>
      <w:r w:rsidRPr="00D067DC">
        <w:rPr>
          <w:rFonts w:cs="Arial"/>
          <w:sz w:val="24"/>
          <w:szCs w:val="24"/>
          <w:lang w:eastAsia="de-DE"/>
        </w:rPr>
        <w:t xml:space="preserve">1.10) Remove </w:t>
      </w:r>
      <w:proofErr w:type="spellStart"/>
      <w:r w:rsidRPr="00D067DC">
        <w:rPr>
          <w:rFonts w:cs="Arial"/>
          <w:sz w:val="24"/>
          <w:szCs w:val="24"/>
          <w:lang w:eastAsia="de-DE"/>
        </w:rPr>
        <w:t>DNase</w:t>
      </w:r>
      <w:proofErr w:type="spellEnd"/>
      <w:r w:rsidRPr="00D067DC">
        <w:rPr>
          <w:rFonts w:cs="Arial"/>
          <w:sz w:val="24"/>
          <w:szCs w:val="24"/>
          <w:lang w:eastAsia="de-DE"/>
        </w:rPr>
        <w:t xml:space="preserve"> solution and </w:t>
      </w:r>
      <w:r w:rsidR="000F76E4">
        <w:rPr>
          <w:rFonts w:cs="Arial"/>
          <w:sz w:val="24"/>
          <w:szCs w:val="24"/>
          <w:lang w:eastAsia="de-DE"/>
        </w:rPr>
        <w:t>rinse</w:t>
      </w:r>
      <w:r w:rsidRPr="00D067DC">
        <w:rPr>
          <w:rFonts w:cs="Arial"/>
          <w:sz w:val="24"/>
          <w:szCs w:val="24"/>
          <w:lang w:eastAsia="de-DE"/>
        </w:rPr>
        <w:t xml:space="preserve"> with washing buffer</w:t>
      </w:r>
      <w:r w:rsidR="00D067DC" w:rsidRPr="00D067DC">
        <w:rPr>
          <w:rFonts w:cs="Arial"/>
          <w:sz w:val="24"/>
          <w:szCs w:val="24"/>
          <w:lang w:eastAsia="de-DE"/>
        </w:rPr>
        <w:t>.</w:t>
      </w:r>
    </w:p>
    <w:p w14:paraId="4D4E181F" w14:textId="77777777" w:rsidR="005C2A1A" w:rsidRDefault="005C2A1A" w:rsidP="005C2A1A">
      <w:pPr>
        <w:widowControl/>
        <w:suppressAutoHyphens w:val="0"/>
        <w:spacing w:after="0" w:line="240" w:lineRule="auto"/>
        <w:rPr>
          <w:rFonts w:cs="Arial"/>
          <w:sz w:val="24"/>
          <w:szCs w:val="24"/>
          <w:lang w:eastAsia="de-DE"/>
        </w:rPr>
      </w:pPr>
    </w:p>
    <w:p w14:paraId="480046D6" w14:textId="77777777" w:rsidR="00F048F6" w:rsidRPr="00D067DC" w:rsidRDefault="00F048F6" w:rsidP="005C2A1A">
      <w:pPr>
        <w:widowControl/>
        <w:suppressAutoHyphens w:val="0"/>
        <w:spacing w:after="0" w:line="240" w:lineRule="auto"/>
        <w:rPr>
          <w:rFonts w:cs="Arial"/>
          <w:sz w:val="24"/>
          <w:szCs w:val="24"/>
          <w:lang w:eastAsia="de-DE"/>
        </w:rPr>
      </w:pPr>
      <w:r w:rsidRPr="00D067DC">
        <w:rPr>
          <w:rFonts w:cs="Arial"/>
          <w:sz w:val="24"/>
          <w:szCs w:val="24"/>
          <w:lang w:eastAsia="de-DE"/>
        </w:rPr>
        <w:t xml:space="preserve">1.11) γ-sterilization with 25 </w:t>
      </w:r>
      <w:proofErr w:type="spellStart"/>
      <w:r w:rsidRPr="00D067DC">
        <w:rPr>
          <w:rFonts w:cs="Arial"/>
          <w:sz w:val="24"/>
          <w:szCs w:val="24"/>
          <w:lang w:eastAsia="de-DE"/>
        </w:rPr>
        <w:t>kGy</w:t>
      </w:r>
      <w:proofErr w:type="spellEnd"/>
    </w:p>
    <w:p w14:paraId="4DAA56F5" w14:textId="77777777" w:rsidR="00F048F6" w:rsidRPr="00D067DC" w:rsidRDefault="00F048F6" w:rsidP="005C2A1A">
      <w:pPr>
        <w:widowControl/>
        <w:suppressAutoHyphens w:val="0"/>
        <w:spacing w:after="0" w:line="240" w:lineRule="auto"/>
        <w:rPr>
          <w:rFonts w:cs="Arial"/>
          <w:sz w:val="24"/>
          <w:szCs w:val="24"/>
          <w:lang w:eastAsia="de-DE"/>
        </w:rPr>
      </w:pPr>
    </w:p>
    <w:p w14:paraId="1AD6DF54" w14:textId="77777777" w:rsidR="008A2F04" w:rsidRDefault="00D067DC" w:rsidP="005C2A1A">
      <w:pPr>
        <w:spacing w:after="0" w:line="240" w:lineRule="auto"/>
        <w:rPr>
          <w:rFonts w:cs="Arial"/>
          <w:b/>
          <w:sz w:val="24"/>
          <w:szCs w:val="24"/>
        </w:rPr>
      </w:pPr>
      <w:r w:rsidRPr="00D067DC">
        <w:rPr>
          <w:rFonts w:cs="Arial"/>
          <w:b/>
          <w:sz w:val="24"/>
          <w:szCs w:val="24"/>
        </w:rPr>
        <w:t>2.)</w:t>
      </w:r>
      <w:r w:rsidR="008A2F04">
        <w:rPr>
          <w:rFonts w:cs="Arial"/>
          <w:b/>
          <w:sz w:val="24"/>
          <w:szCs w:val="24"/>
        </w:rPr>
        <w:t xml:space="preserve"> The different cell types</w:t>
      </w:r>
    </w:p>
    <w:p w14:paraId="404269B0" w14:textId="77777777" w:rsidR="005C2A1A" w:rsidRDefault="005C2A1A" w:rsidP="005C2A1A">
      <w:pPr>
        <w:spacing w:after="0" w:line="240" w:lineRule="auto"/>
        <w:rPr>
          <w:rFonts w:cs="Arial"/>
          <w:b/>
          <w:sz w:val="24"/>
          <w:szCs w:val="24"/>
        </w:rPr>
      </w:pPr>
    </w:p>
    <w:p w14:paraId="4EDD6C6A" w14:textId="77777777" w:rsidR="00D067DC" w:rsidRPr="008A2F04" w:rsidRDefault="008A2F04" w:rsidP="005C2A1A">
      <w:pPr>
        <w:spacing w:after="0" w:line="240" w:lineRule="auto"/>
        <w:rPr>
          <w:rFonts w:cs="Arial"/>
          <w:b/>
          <w:sz w:val="24"/>
          <w:szCs w:val="24"/>
        </w:rPr>
      </w:pPr>
      <w:r w:rsidRPr="008A2F04">
        <w:rPr>
          <w:rFonts w:cs="Arial"/>
          <w:b/>
          <w:sz w:val="24"/>
          <w:szCs w:val="24"/>
        </w:rPr>
        <w:t xml:space="preserve">2.1) </w:t>
      </w:r>
      <w:r w:rsidR="00D067DC" w:rsidRPr="008A2F04">
        <w:rPr>
          <w:rFonts w:cs="Arial"/>
          <w:b/>
          <w:sz w:val="24"/>
          <w:szCs w:val="24"/>
        </w:rPr>
        <w:t>Isolation of primary</w:t>
      </w:r>
      <w:r w:rsidR="00612BDD">
        <w:rPr>
          <w:rFonts w:cs="Arial"/>
          <w:b/>
          <w:sz w:val="24"/>
          <w:szCs w:val="24"/>
        </w:rPr>
        <w:t xml:space="preserve"> human</w:t>
      </w:r>
      <w:r w:rsidR="00D067DC" w:rsidRPr="008A2F04">
        <w:rPr>
          <w:rFonts w:cs="Arial"/>
          <w:b/>
          <w:sz w:val="24"/>
          <w:szCs w:val="24"/>
        </w:rPr>
        <w:t xml:space="preserve"> dermal </w:t>
      </w:r>
      <w:proofErr w:type="spellStart"/>
      <w:r w:rsidR="00D067DC" w:rsidRPr="008A2F04">
        <w:rPr>
          <w:rFonts w:cs="Arial"/>
          <w:b/>
          <w:sz w:val="24"/>
          <w:szCs w:val="24"/>
        </w:rPr>
        <w:t>microvascular</w:t>
      </w:r>
      <w:proofErr w:type="spellEnd"/>
      <w:r w:rsidR="00D067DC" w:rsidRPr="008A2F04">
        <w:rPr>
          <w:rFonts w:cs="Arial"/>
          <w:b/>
          <w:sz w:val="24"/>
          <w:szCs w:val="24"/>
        </w:rPr>
        <w:t xml:space="preserve"> endothelial </w:t>
      </w:r>
      <w:r w:rsidRPr="008A2F04">
        <w:rPr>
          <w:rFonts w:cs="Arial"/>
          <w:b/>
          <w:sz w:val="24"/>
          <w:szCs w:val="24"/>
        </w:rPr>
        <w:t>cells</w:t>
      </w:r>
      <w:r w:rsidR="002F2286">
        <w:rPr>
          <w:rFonts w:cs="Arial"/>
          <w:b/>
          <w:sz w:val="24"/>
          <w:szCs w:val="24"/>
        </w:rPr>
        <w:t xml:space="preserve"> (</w:t>
      </w:r>
      <w:proofErr w:type="spellStart"/>
      <w:r w:rsidR="002F2286">
        <w:rPr>
          <w:rFonts w:cs="Arial"/>
          <w:b/>
          <w:sz w:val="24"/>
          <w:szCs w:val="24"/>
        </w:rPr>
        <w:t>mvECs</w:t>
      </w:r>
      <w:proofErr w:type="spellEnd"/>
      <w:r w:rsidR="002F2286">
        <w:rPr>
          <w:rFonts w:cs="Arial"/>
          <w:b/>
          <w:sz w:val="24"/>
          <w:szCs w:val="24"/>
        </w:rPr>
        <w:t>)</w:t>
      </w:r>
      <w:r w:rsidR="000929ED">
        <w:rPr>
          <w:rFonts w:cs="Arial"/>
          <w:b/>
          <w:sz w:val="24"/>
          <w:szCs w:val="24"/>
        </w:rPr>
        <w:t xml:space="preserve"> </w:t>
      </w:r>
      <w:r w:rsidRPr="008A2F04">
        <w:rPr>
          <w:rFonts w:cs="Arial"/>
          <w:b/>
          <w:sz w:val="24"/>
          <w:szCs w:val="24"/>
        </w:rPr>
        <w:t>and fibroblasts</w:t>
      </w:r>
    </w:p>
    <w:p w14:paraId="1F94F26E" w14:textId="77777777" w:rsidR="005C2A1A" w:rsidRDefault="005C2A1A" w:rsidP="005C2A1A">
      <w:pPr>
        <w:widowControl/>
        <w:suppressAutoHyphens w:val="0"/>
        <w:spacing w:after="0" w:line="240" w:lineRule="auto"/>
        <w:rPr>
          <w:rFonts w:cs="Arial"/>
          <w:sz w:val="24"/>
          <w:szCs w:val="24"/>
          <w:lang w:eastAsia="de-DE"/>
        </w:rPr>
      </w:pPr>
    </w:p>
    <w:p w14:paraId="30252A39" w14:textId="77777777" w:rsidR="00D067DC" w:rsidRPr="00D067DC" w:rsidRDefault="00D067DC" w:rsidP="005C2A1A">
      <w:pPr>
        <w:widowControl/>
        <w:suppressAutoHyphens w:val="0"/>
        <w:spacing w:after="0" w:line="240" w:lineRule="auto"/>
        <w:rPr>
          <w:rFonts w:cs="Arial"/>
          <w:sz w:val="24"/>
          <w:szCs w:val="24"/>
          <w:lang w:eastAsia="de-DE"/>
        </w:rPr>
      </w:pPr>
      <w:r w:rsidRPr="008447CD">
        <w:rPr>
          <w:rFonts w:cs="Arial"/>
          <w:sz w:val="24"/>
          <w:szCs w:val="24"/>
          <w:highlight w:val="yellow"/>
          <w:lang w:eastAsia="de-DE"/>
        </w:rPr>
        <w:t>2.</w:t>
      </w:r>
      <w:r w:rsidR="008A2F04" w:rsidRPr="008447CD">
        <w:rPr>
          <w:rFonts w:cs="Arial"/>
          <w:sz w:val="24"/>
          <w:szCs w:val="24"/>
          <w:highlight w:val="yellow"/>
          <w:lang w:eastAsia="de-DE"/>
        </w:rPr>
        <w:t>1.</w:t>
      </w:r>
      <w:r w:rsidRPr="008447CD">
        <w:rPr>
          <w:rFonts w:cs="Arial"/>
          <w:sz w:val="24"/>
          <w:szCs w:val="24"/>
          <w:highlight w:val="yellow"/>
          <w:lang w:eastAsia="de-DE"/>
        </w:rPr>
        <w:t>1) Cut skin biopsy</w:t>
      </w:r>
      <w:ins w:id="45" w:author="Corinna Moll" w:date="2013-02-18T09:56:00Z">
        <w:r w:rsidR="001E3521">
          <w:rPr>
            <w:rFonts w:cs="Arial"/>
            <w:sz w:val="24"/>
            <w:szCs w:val="24"/>
            <w:highlight w:val="yellow"/>
            <w:lang w:eastAsia="de-DE"/>
          </w:rPr>
          <w:t xml:space="preserve"> (preferably </w:t>
        </w:r>
        <w:proofErr w:type="spellStart"/>
        <w:r w:rsidR="001E3521">
          <w:rPr>
            <w:rFonts w:cs="Arial"/>
            <w:sz w:val="24"/>
            <w:szCs w:val="24"/>
            <w:highlight w:val="yellow"/>
            <w:lang w:eastAsia="de-DE"/>
          </w:rPr>
          <w:t>preputium</w:t>
        </w:r>
        <w:proofErr w:type="spellEnd"/>
        <w:r w:rsidR="001E3521">
          <w:rPr>
            <w:rFonts w:cs="Arial"/>
            <w:sz w:val="24"/>
            <w:szCs w:val="24"/>
            <w:highlight w:val="yellow"/>
            <w:lang w:eastAsia="de-DE"/>
          </w:rPr>
          <w:t>)</w:t>
        </w:r>
      </w:ins>
      <w:r w:rsidRPr="008447CD">
        <w:rPr>
          <w:rFonts w:cs="Arial"/>
          <w:sz w:val="24"/>
          <w:szCs w:val="24"/>
          <w:highlight w:val="yellow"/>
          <w:lang w:eastAsia="de-DE"/>
        </w:rPr>
        <w:t xml:space="preserve"> into strips of 2-3 mm width with scalpel and rinse </w:t>
      </w:r>
      <w:r w:rsidR="00D11EC8" w:rsidRPr="008447CD">
        <w:rPr>
          <w:rFonts w:cs="Arial"/>
          <w:sz w:val="24"/>
          <w:szCs w:val="24"/>
          <w:highlight w:val="yellow"/>
          <w:lang w:eastAsia="de-DE"/>
        </w:rPr>
        <w:t xml:space="preserve">them </w:t>
      </w:r>
      <w:r w:rsidRPr="008447CD">
        <w:rPr>
          <w:rFonts w:cs="Arial"/>
          <w:sz w:val="24"/>
          <w:szCs w:val="24"/>
          <w:highlight w:val="yellow"/>
          <w:lang w:eastAsia="de-DE"/>
        </w:rPr>
        <w:t>3x with PBS</w:t>
      </w:r>
      <w:r w:rsidRPr="008447CD">
        <w:rPr>
          <w:rFonts w:cs="Arial"/>
          <w:sz w:val="24"/>
          <w:szCs w:val="24"/>
          <w:highlight w:val="yellow"/>
          <w:vertAlign w:val="superscript"/>
          <w:lang w:eastAsia="de-DE"/>
        </w:rPr>
        <w:t>-</w:t>
      </w:r>
      <w:r w:rsidRPr="008447CD">
        <w:rPr>
          <w:rFonts w:cs="Arial"/>
          <w:sz w:val="24"/>
          <w:szCs w:val="24"/>
          <w:highlight w:val="yellow"/>
          <w:lang w:eastAsia="de-DE"/>
        </w:rPr>
        <w:t xml:space="preserve"> solution.</w:t>
      </w:r>
    </w:p>
    <w:p w14:paraId="1CD19265" w14:textId="77777777" w:rsidR="005C2A1A" w:rsidRDefault="005C2A1A" w:rsidP="005C2A1A">
      <w:pPr>
        <w:widowControl/>
        <w:suppressAutoHyphens w:val="0"/>
        <w:spacing w:after="0" w:line="240" w:lineRule="auto"/>
        <w:rPr>
          <w:rFonts w:cs="Arial"/>
          <w:sz w:val="24"/>
          <w:szCs w:val="24"/>
          <w:lang w:eastAsia="de-DE"/>
        </w:rPr>
      </w:pPr>
    </w:p>
    <w:p w14:paraId="2EE9DD52" w14:textId="77777777" w:rsidR="00D067DC" w:rsidRPr="00D067DC"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2) Cover the tissue with </w:t>
      </w:r>
      <w:proofErr w:type="spellStart"/>
      <w:r w:rsidRPr="00D067DC">
        <w:rPr>
          <w:rFonts w:cs="Arial"/>
          <w:sz w:val="24"/>
          <w:szCs w:val="24"/>
          <w:lang w:eastAsia="de-DE"/>
        </w:rPr>
        <w:t>dispase</w:t>
      </w:r>
      <w:proofErr w:type="spellEnd"/>
      <w:r w:rsidRPr="00D067DC">
        <w:rPr>
          <w:rFonts w:cs="Arial"/>
          <w:sz w:val="24"/>
          <w:szCs w:val="24"/>
          <w:lang w:eastAsia="de-DE"/>
        </w:rPr>
        <w:t xml:space="preserve"> solution and incubate it for 16 to 18 h at 4°C.</w:t>
      </w:r>
    </w:p>
    <w:p w14:paraId="5CDC6835" w14:textId="77777777" w:rsidR="005C2A1A" w:rsidRDefault="005C2A1A" w:rsidP="005C2A1A">
      <w:pPr>
        <w:widowControl/>
        <w:suppressAutoHyphens w:val="0"/>
        <w:spacing w:after="0" w:line="240" w:lineRule="auto"/>
        <w:rPr>
          <w:rFonts w:cs="Arial"/>
          <w:sz w:val="24"/>
          <w:szCs w:val="24"/>
          <w:lang w:eastAsia="de-DE"/>
        </w:rPr>
      </w:pPr>
    </w:p>
    <w:p w14:paraId="0E9695CB" w14:textId="77777777" w:rsidR="00D067DC" w:rsidRPr="00D067DC" w:rsidRDefault="00D067DC" w:rsidP="005C2A1A">
      <w:pPr>
        <w:widowControl/>
        <w:suppressAutoHyphens w:val="0"/>
        <w:spacing w:after="0" w:line="240" w:lineRule="auto"/>
        <w:rPr>
          <w:rFonts w:cs="Arial"/>
          <w:sz w:val="24"/>
          <w:szCs w:val="24"/>
          <w:lang w:eastAsia="de-DE"/>
        </w:rPr>
      </w:pPr>
      <w:r w:rsidRPr="008447CD">
        <w:rPr>
          <w:rFonts w:cs="Arial"/>
          <w:sz w:val="24"/>
          <w:szCs w:val="24"/>
          <w:highlight w:val="yellow"/>
          <w:lang w:eastAsia="de-DE"/>
        </w:rPr>
        <w:t>2.</w:t>
      </w:r>
      <w:r w:rsidR="008A2F04" w:rsidRPr="008447CD">
        <w:rPr>
          <w:rFonts w:cs="Arial"/>
          <w:sz w:val="24"/>
          <w:szCs w:val="24"/>
          <w:highlight w:val="yellow"/>
          <w:lang w:eastAsia="de-DE"/>
        </w:rPr>
        <w:t>1.</w:t>
      </w:r>
      <w:r w:rsidRPr="008447CD">
        <w:rPr>
          <w:rFonts w:cs="Arial"/>
          <w:sz w:val="24"/>
          <w:szCs w:val="24"/>
          <w:highlight w:val="yellow"/>
          <w:lang w:eastAsia="de-DE"/>
        </w:rPr>
        <w:t>3) Separate epidermis from dermis with 2 tweezers and transfer both separately into petri dishes filled with PBS</w:t>
      </w:r>
      <w:r w:rsidRPr="008447CD">
        <w:rPr>
          <w:rFonts w:cs="Arial"/>
          <w:sz w:val="24"/>
          <w:szCs w:val="24"/>
          <w:highlight w:val="yellow"/>
          <w:vertAlign w:val="superscript"/>
          <w:lang w:eastAsia="de-DE"/>
        </w:rPr>
        <w:t>+</w:t>
      </w:r>
      <w:r w:rsidRPr="008447CD">
        <w:rPr>
          <w:rFonts w:cs="Arial"/>
          <w:sz w:val="24"/>
          <w:szCs w:val="24"/>
          <w:highlight w:val="yellow"/>
          <w:lang w:eastAsia="de-DE"/>
        </w:rPr>
        <w:t>.</w:t>
      </w:r>
    </w:p>
    <w:p w14:paraId="41FD4CBC" w14:textId="77777777" w:rsidR="005C2A1A" w:rsidRDefault="005C2A1A" w:rsidP="005C2A1A">
      <w:pPr>
        <w:widowControl/>
        <w:suppressAutoHyphens w:val="0"/>
        <w:spacing w:after="0" w:line="240" w:lineRule="auto"/>
        <w:rPr>
          <w:rFonts w:cs="Arial"/>
          <w:sz w:val="24"/>
          <w:szCs w:val="24"/>
          <w:lang w:eastAsia="de-DE"/>
        </w:rPr>
      </w:pPr>
    </w:p>
    <w:p w14:paraId="2D75A6C8" w14:textId="77777777" w:rsidR="00D067DC" w:rsidRPr="00D067DC"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4) Rinse dermis strips 1x with </w:t>
      </w:r>
      <w:proofErr w:type="spellStart"/>
      <w:r w:rsidRPr="00D067DC">
        <w:rPr>
          <w:rFonts w:cs="Arial"/>
          <w:sz w:val="24"/>
          <w:szCs w:val="24"/>
          <w:lang w:eastAsia="de-DE"/>
        </w:rPr>
        <w:t>Versene</w:t>
      </w:r>
      <w:proofErr w:type="spellEnd"/>
      <w:r w:rsidRPr="00D067DC">
        <w:rPr>
          <w:rFonts w:cs="Arial"/>
          <w:sz w:val="24"/>
          <w:szCs w:val="24"/>
          <w:lang w:eastAsia="de-DE"/>
        </w:rPr>
        <w:t>.</w:t>
      </w:r>
    </w:p>
    <w:p w14:paraId="158C225F" w14:textId="77777777" w:rsidR="005C2A1A" w:rsidRDefault="005C2A1A" w:rsidP="005C2A1A">
      <w:pPr>
        <w:widowControl/>
        <w:suppressAutoHyphens w:val="0"/>
        <w:spacing w:after="0" w:line="240" w:lineRule="auto"/>
        <w:rPr>
          <w:rFonts w:cs="Arial"/>
          <w:sz w:val="24"/>
          <w:szCs w:val="24"/>
          <w:lang w:eastAsia="de-DE"/>
        </w:rPr>
      </w:pPr>
    </w:p>
    <w:p w14:paraId="3C0F5693" w14:textId="77777777" w:rsidR="00D067DC" w:rsidRPr="00D067DC"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5) Add 10 ml Trypsin/EDTA </w:t>
      </w:r>
      <w:proofErr w:type="gramStart"/>
      <w:r w:rsidRPr="00D067DC">
        <w:rPr>
          <w:rFonts w:cs="Arial"/>
          <w:sz w:val="24"/>
          <w:szCs w:val="24"/>
          <w:lang w:eastAsia="de-DE"/>
        </w:rPr>
        <w:t>solution to the dermis strips and incubate</w:t>
      </w:r>
      <w:proofErr w:type="gramEnd"/>
      <w:r w:rsidRPr="00D067DC">
        <w:rPr>
          <w:rFonts w:cs="Arial"/>
          <w:sz w:val="24"/>
          <w:szCs w:val="24"/>
          <w:lang w:eastAsia="de-DE"/>
        </w:rPr>
        <w:t xml:space="preserve"> it in the incubator for 40 min.</w:t>
      </w:r>
    </w:p>
    <w:p w14:paraId="33792ADB" w14:textId="77777777" w:rsidR="005C2A1A" w:rsidRDefault="005C2A1A" w:rsidP="005C2A1A">
      <w:pPr>
        <w:widowControl/>
        <w:suppressAutoHyphens w:val="0"/>
        <w:spacing w:after="0" w:line="240" w:lineRule="auto"/>
        <w:rPr>
          <w:rFonts w:cs="Arial"/>
          <w:sz w:val="24"/>
          <w:szCs w:val="24"/>
          <w:lang w:eastAsia="de-DE"/>
        </w:rPr>
      </w:pPr>
    </w:p>
    <w:p w14:paraId="4A6DEB26" w14:textId="77777777" w:rsidR="00D067DC" w:rsidRPr="00D067DC"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6) Stop the enzyme reaction immediately with 1% FCS. </w:t>
      </w:r>
    </w:p>
    <w:p w14:paraId="75E2F79A" w14:textId="77777777" w:rsidR="005C2A1A" w:rsidRDefault="005C2A1A" w:rsidP="005C2A1A">
      <w:pPr>
        <w:widowControl/>
        <w:suppressAutoHyphens w:val="0"/>
        <w:spacing w:after="0" w:line="240" w:lineRule="auto"/>
        <w:rPr>
          <w:rFonts w:cs="Arial"/>
          <w:sz w:val="24"/>
          <w:szCs w:val="24"/>
          <w:lang w:eastAsia="de-DE"/>
        </w:rPr>
      </w:pPr>
    </w:p>
    <w:p w14:paraId="1F41D73E" w14:textId="77777777" w:rsidR="00D067DC" w:rsidRPr="00D067DC"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7) Transfer skin strips to a petri dish filled with </w:t>
      </w:r>
      <w:proofErr w:type="spellStart"/>
      <w:r w:rsidRPr="00D067DC">
        <w:rPr>
          <w:rFonts w:cs="Arial"/>
          <w:sz w:val="24"/>
          <w:szCs w:val="24"/>
          <w:lang w:eastAsia="de-DE"/>
        </w:rPr>
        <w:t>VascuLife</w:t>
      </w:r>
      <w:proofErr w:type="spellEnd"/>
      <w:r w:rsidRPr="00D067DC">
        <w:rPr>
          <w:rFonts w:cs="Arial"/>
          <w:sz w:val="24"/>
          <w:szCs w:val="24"/>
          <w:lang w:eastAsia="de-DE"/>
        </w:rPr>
        <w:t xml:space="preserve"> and scratch out each strip with the scalpel 8</w:t>
      </w:r>
      <w:r w:rsidR="009315DD">
        <w:rPr>
          <w:rFonts w:cs="Arial"/>
          <w:sz w:val="24"/>
          <w:szCs w:val="24"/>
          <w:lang w:eastAsia="de-DE"/>
        </w:rPr>
        <w:t>x</w:t>
      </w:r>
      <w:r w:rsidRPr="00D067DC">
        <w:rPr>
          <w:rFonts w:cs="Arial"/>
          <w:sz w:val="24"/>
          <w:szCs w:val="24"/>
          <w:lang w:eastAsia="de-DE"/>
        </w:rPr>
        <w:t xml:space="preserve"> each side, adding a little pressure.</w:t>
      </w:r>
    </w:p>
    <w:p w14:paraId="3BEB2896" w14:textId="77777777" w:rsidR="004633DA" w:rsidRDefault="004633DA" w:rsidP="005C2A1A">
      <w:pPr>
        <w:widowControl/>
        <w:suppressAutoHyphens w:val="0"/>
        <w:spacing w:after="0" w:line="240" w:lineRule="auto"/>
        <w:rPr>
          <w:rFonts w:cs="Arial"/>
          <w:sz w:val="24"/>
          <w:szCs w:val="24"/>
          <w:lang w:eastAsia="de-DE"/>
        </w:rPr>
      </w:pPr>
    </w:p>
    <w:p w14:paraId="4780CBC6" w14:textId="77777777" w:rsidR="00D067DC" w:rsidRPr="00D067DC"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8) Transfer the produced cell suspension via </w:t>
      </w:r>
      <w:r w:rsidR="006E569E">
        <w:rPr>
          <w:rFonts w:cs="Arial"/>
          <w:sz w:val="24"/>
          <w:szCs w:val="24"/>
          <w:lang w:eastAsia="de-DE"/>
        </w:rPr>
        <w:t xml:space="preserve">a </w:t>
      </w:r>
      <w:r w:rsidRPr="00D067DC">
        <w:rPr>
          <w:rFonts w:cs="Arial"/>
          <w:sz w:val="24"/>
          <w:szCs w:val="24"/>
          <w:lang w:eastAsia="de-DE"/>
        </w:rPr>
        <w:t xml:space="preserve">cell strainer to a centrifuge tube and rinse cell strainer </w:t>
      </w:r>
      <w:proofErr w:type="gramStart"/>
      <w:r w:rsidRPr="00D067DC">
        <w:rPr>
          <w:rFonts w:cs="Arial"/>
          <w:sz w:val="24"/>
          <w:szCs w:val="24"/>
          <w:lang w:eastAsia="de-DE"/>
        </w:rPr>
        <w:t>3x</w:t>
      </w:r>
      <w:proofErr w:type="gramEnd"/>
      <w:r w:rsidRPr="00D067DC">
        <w:rPr>
          <w:rFonts w:cs="Arial"/>
          <w:sz w:val="24"/>
          <w:szCs w:val="24"/>
          <w:lang w:eastAsia="de-DE"/>
        </w:rPr>
        <w:t xml:space="preserve"> with </w:t>
      </w:r>
      <w:proofErr w:type="spellStart"/>
      <w:r w:rsidRPr="00D067DC">
        <w:rPr>
          <w:rFonts w:cs="Arial"/>
          <w:sz w:val="24"/>
          <w:szCs w:val="24"/>
          <w:lang w:eastAsia="de-DE"/>
        </w:rPr>
        <w:t>VascuLife</w:t>
      </w:r>
      <w:proofErr w:type="spellEnd"/>
      <w:r w:rsidRPr="00D067DC">
        <w:rPr>
          <w:rFonts w:cs="Arial"/>
          <w:sz w:val="24"/>
          <w:szCs w:val="24"/>
          <w:lang w:eastAsia="de-DE"/>
        </w:rPr>
        <w:t>.</w:t>
      </w:r>
    </w:p>
    <w:p w14:paraId="33163722" w14:textId="77777777" w:rsidR="004633DA" w:rsidRDefault="004633DA" w:rsidP="005C2A1A">
      <w:pPr>
        <w:widowControl/>
        <w:suppressAutoHyphens w:val="0"/>
        <w:spacing w:after="0" w:line="240" w:lineRule="auto"/>
        <w:rPr>
          <w:rFonts w:cs="Arial"/>
          <w:sz w:val="24"/>
          <w:szCs w:val="24"/>
          <w:lang w:eastAsia="de-DE"/>
        </w:rPr>
      </w:pPr>
    </w:p>
    <w:p w14:paraId="764DE2C6" w14:textId="77777777" w:rsidR="008A2F04" w:rsidRDefault="00D067DC" w:rsidP="005C2A1A">
      <w:pPr>
        <w:widowControl/>
        <w:suppressAutoHyphens w:val="0"/>
        <w:spacing w:after="0" w:line="240" w:lineRule="auto"/>
        <w:rPr>
          <w:rFonts w:cs="Arial"/>
          <w:sz w:val="24"/>
          <w:szCs w:val="24"/>
          <w:lang w:eastAsia="de-DE"/>
        </w:rPr>
      </w:pPr>
      <w:r w:rsidRPr="00D067DC">
        <w:rPr>
          <w:rFonts w:cs="Arial"/>
          <w:sz w:val="24"/>
          <w:szCs w:val="24"/>
          <w:lang w:eastAsia="de-DE"/>
        </w:rPr>
        <w:t>2.</w:t>
      </w:r>
      <w:r w:rsidR="008A2F04">
        <w:rPr>
          <w:rFonts w:cs="Arial"/>
          <w:sz w:val="24"/>
          <w:szCs w:val="24"/>
          <w:lang w:eastAsia="de-DE"/>
        </w:rPr>
        <w:t>1.</w:t>
      </w:r>
      <w:r w:rsidRPr="00D067DC">
        <w:rPr>
          <w:rFonts w:cs="Arial"/>
          <w:sz w:val="24"/>
          <w:szCs w:val="24"/>
          <w:lang w:eastAsia="de-DE"/>
        </w:rPr>
        <w:t xml:space="preserve">9) Centrifuge the tube at 1200 U/min for 5 min and </w:t>
      </w:r>
      <w:proofErr w:type="spellStart"/>
      <w:r w:rsidRPr="00D067DC">
        <w:rPr>
          <w:rFonts w:cs="Arial"/>
          <w:sz w:val="24"/>
          <w:szCs w:val="24"/>
          <w:lang w:eastAsia="de-DE"/>
        </w:rPr>
        <w:t>resuspend</w:t>
      </w:r>
      <w:proofErr w:type="spellEnd"/>
      <w:r w:rsidRPr="00D067DC">
        <w:rPr>
          <w:rFonts w:cs="Arial"/>
          <w:sz w:val="24"/>
          <w:szCs w:val="24"/>
          <w:lang w:eastAsia="de-DE"/>
        </w:rPr>
        <w:t xml:space="preserve"> </w:t>
      </w:r>
      <w:r w:rsidR="006E569E">
        <w:rPr>
          <w:rFonts w:cs="Arial"/>
          <w:sz w:val="24"/>
          <w:szCs w:val="24"/>
          <w:lang w:eastAsia="de-DE"/>
        </w:rPr>
        <w:t xml:space="preserve">the </w:t>
      </w:r>
      <w:r w:rsidRPr="00D067DC">
        <w:rPr>
          <w:rFonts w:cs="Arial"/>
          <w:sz w:val="24"/>
          <w:szCs w:val="24"/>
          <w:lang w:eastAsia="de-DE"/>
        </w:rPr>
        <w:t xml:space="preserve">cell pellet with </w:t>
      </w:r>
      <w:proofErr w:type="spellStart"/>
      <w:r w:rsidRPr="00D067DC">
        <w:rPr>
          <w:rFonts w:cs="Arial"/>
          <w:sz w:val="24"/>
          <w:szCs w:val="24"/>
          <w:lang w:eastAsia="de-DE"/>
        </w:rPr>
        <w:t>VascuLife</w:t>
      </w:r>
      <w:proofErr w:type="spellEnd"/>
      <w:r w:rsidR="008A2F04">
        <w:rPr>
          <w:rFonts w:cs="Arial"/>
          <w:sz w:val="24"/>
          <w:szCs w:val="24"/>
          <w:lang w:eastAsia="de-DE"/>
        </w:rPr>
        <w:t>.</w:t>
      </w:r>
    </w:p>
    <w:p w14:paraId="2501B473" w14:textId="77777777" w:rsidR="004633DA" w:rsidRDefault="004633DA" w:rsidP="005C2A1A">
      <w:pPr>
        <w:widowControl/>
        <w:suppressAutoHyphens w:val="0"/>
        <w:spacing w:after="0" w:line="240" w:lineRule="auto"/>
        <w:rPr>
          <w:rFonts w:cs="Arial"/>
          <w:sz w:val="24"/>
          <w:szCs w:val="24"/>
          <w:lang w:eastAsia="de-DE"/>
        </w:rPr>
      </w:pPr>
    </w:p>
    <w:p w14:paraId="4D74769E" w14:textId="77777777" w:rsidR="00D067DC" w:rsidRPr="008A2F04" w:rsidRDefault="008A2F04" w:rsidP="005C2A1A">
      <w:pPr>
        <w:widowControl/>
        <w:suppressAutoHyphens w:val="0"/>
        <w:spacing w:after="0" w:line="240" w:lineRule="auto"/>
        <w:rPr>
          <w:rFonts w:cs="Arial"/>
          <w:sz w:val="24"/>
          <w:szCs w:val="24"/>
          <w:lang w:eastAsia="de-DE"/>
        </w:rPr>
      </w:pPr>
      <w:r>
        <w:rPr>
          <w:rFonts w:cs="Arial"/>
          <w:sz w:val="24"/>
          <w:szCs w:val="24"/>
          <w:lang w:eastAsia="de-DE"/>
        </w:rPr>
        <w:t>2.1</w:t>
      </w:r>
      <w:r w:rsidR="00D067DC" w:rsidRPr="00D067DC">
        <w:rPr>
          <w:rFonts w:cs="Arial"/>
          <w:sz w:val="24"/>
          <w:szCs w:val="24"/>
          <w:lang w:eastAsia="de-DE"/>
        </w:rPr>
        <w:t>.1</w:t>
      </w:r>
      <w:r>
        <w:rPr>
          <w:rFonts w:cs="Arial"/>
          <w:sz w:val="24"/>
          <w:szCs w:val="24"/>
          <w:lang w:eastAsia="de-DE"/>
        </w:rPr>
        <w:t xml:space="preserve">0) </w:t>
      </w:r>
      <w:proofErr w:type="gramStart"/>
      <w:r>
        <w:rPr>
          <w:rFonts w:cs="Arial"/>
          <w:sz w:val="24"/>
          <w:szCs w:val="24"/>
          <w:lang w:eastAsia="de-DE"/>
        </w:rPr>
        <w:t>To</w:t>
      </w:r>
      <w:proofErr w:type="gramEnd"/>
      <w:r>
        <w:rPr>
          <w:rFonts w:cs="Arial"/>
          <w:sz w:val="24"/>
          <w:szCs w:val="24"/>
          <w:lang w:eastAsia="de-DE"/>
        </w:rPr>
        <w:t xml:space="preserve"> isolate the fibroblasts</w:t>
      </w:r>
      <w:r w:rsidR="006E569E">
        <w:rPr>
          <w:rFonts w:cs="Arial"/>
          <w:sz w:val="24"/>
          <w:szCs w:val="24"/>
          <w:lang w:eastAsia="de-DE"/>
        </w:rPr>
        <w:t>,</w:t>
      </w:r>
      <w:r>
        <w:rPr>
          <w:rFonts w:cs="Arial"/>
          <w:sz w:val="24"/>
          <w:szCs w:val="24"/>
          <w:lang w:eastAsia="de-DE"/>
        </w:rPr>
        <w:t xml:space="preserve"> c</w:t>
      </w:r>
      <w:r w:rsidR="00D067DC" w:rsidRPr="00D067DC">
        <w:rPr>
          <w:rFonts w:cs="Arial"/>
          <w:sz w:val="24"/>
          <w:szCs w:val="24"/>
          <w:lang w:eastAsia="de-DE"/>
        </w:rPr>
        <w:t>hop dermis strips into little pieces using the scalpel.</w:t>
      </w:r>
    </w:p>
    <w:p w14:paraId="07F7793F" w14:textId="77777777" w:rsidR="004633DA" w:rsidRDefault="004633DA" w:rsidP="005C2A1A">
      <w:pPr>
        <w:widowControl/>
        <w:suppressAutoHyphens w:val="0"/>
        <w:spacing w:after="0" w:line="240" w:lineRule="auto"/>
        <w:rPr>
          <w:rFonts w:cs="Arial"/>
          <w:sz w:val="24"/>
          <w:szCs w:val="24"/>
          <w:lang w:eastAsia="de-DE"/>
        </w:rPr>
      </w:pPr>
    </w:p>
    <w:p w14:paraId="3BF3244D" w14:textId="77777777" w:rsidR="00D067DC" w:rsidRPr="00D067DC" w:rsidRDefault="00D11EC8" w:rsidP="005C2A1A">
      <w:pPr>
        <w:widowControl/>
        <w:suppressAutoHyphens w:val="0"/>
        <w:spacing w:after="0" w:line="240" w:lineRule="auto"/>
        <w:rPr>
          <w:rFonts w:cs="Arial"/>
          <w:sz w:val="24"/>
          <w:szCs w:val="24"/>
          <w:lang w:eastAsia="de-DE"/>
        </w:rPr>
      </w:pPr>
      <w:proofErr w:type="gramStart"/>
      <w:r>
        <w:rPr>
          <w:rFonts w:cs="Arial"/>
          <w:sz w:val="24"/>
          <w:szCs w:val="24"/>
          <w:lang w:eastAsia="de-DE"/>
        </w:rPr>
        <w:t>2</w:t>
      </w:r>
      <w:r w:rsidR="00D067DC" w:rsidRPr="00D067DC">
        <w:rPr>
          <w:rFonts w:cs="Arial"/>
          <w:sz w:val="24"/>
          <w:szCs w:val="24"/>
          <w:lang w:eastAsia="de-DE"/>
        </w:rPr>
        <w:t>.</w:t>
      </w:r>
      <w:r w:rsidR="008A2F04">
        <w:rPr>
          <w:rFonts w:cs="Arial"/>
          <w:sz w:val="24"/>
          <w:szCs w:val="24"/>
          <w:lang w:eastAsia="de-DE"/>
        </w:rPr>
        <w:t>1.11</w:t>
      </w:r>
      <w:r w:rsidR="00D067DC" w:rsidRPr="00D067DC">
        <w:rPr>
          <w:rFonts w:cs="Arial"/>
          <w:sz w:val="24"/>
          <w:szCs w:val="24"/>
          <w:lang w:eastAsia="de-DE"/>
        </w:rPr>
        <w:t>) Add 10 ml of collagenase solution to dermis pieces.</w:t>
      </w:r>
      <w:proofErr w:type="gramEnd"/>
    </w:p>
    <w:p w14:paraId="79C48392" w14:textId="77777777" w:rsidR="004633DA" w:rsidRDefault="004633DA" w:rsidP="005C2A1A">
      <w:pPr>
        <w:widowControl/>
        <w:suppressAutoHyphens w:val="0"/>
        <w:spacing w:after="0" w:line="240" w:lineRule="auto"/>
        <w:rPr>
          <w:rFonts w:cs="Arial"/>
          <w:sz w:val="24"/>
          <w:szCs w:val="24"/>
          <w:lang w:eastAsia="de-DE"/>
        </w:rPr>
      </w:pPr>
    </w:p>
    <w:p w14:paraId="02F883EF" w14:textId="77777777" w:rsidR="00D067DC" w:rsidRPr="00D067DC" w:rsidRDefault="008A2F04" w:rsidP="005C2A1A">
      <w:pPr>
        <w:widowControl/>
        <w:suppressAutoHyphens w:val="0"/>
        <w:spacing w:after="0" w:line="240" w:lineRule="auto"/>
        <w:rPr>
          <w:rFonts w:cs="Arial"/>
          <w:sz w:val="24"/>
          <w:szCs w:val="24"/>
          <w:lang w:eastAsia="de-DE"/>
        </w:rPr>
      </w:pPr>
      <w:r>
        <w:rPr>
          <w:rFonts w:cs="Arial"/>
          <w:sz w:val="24"/>
          <w:szCs w:val="24"/>
          <w:lang w:eastAsia="de-DE"/>
        </w:rPr>
        <w:t>2.1.12</w:t>
      </w:r>
      <w:r w:rsidR="00D067DC" w:rsidRPr="00D067DC">
        <w:rPr>
          <w:rFonts w:cs="Arial"/>
          <w:sz w:val="24"/>
          <w:szCs w:val="24"/>
          <w:lang w:eastAsia="de-DE"/>
        </w:rPr>
        <w:t xml:space="preserve">) </w:t>
      </w:r>
      <w:proofErr w:type="gramStart"/>
      <w:r w:rsidR="00D067DC" w:rsidRPr="00D067DC">
        <w:rPr>
          <w:rFonts w:cs="Arial"/>
          <w:sz w:val="24"/>
          <w:szCs w:val="24"/>
          <w:lang w:eastAsia="de-DE"/>
        </w:rPr>
        <w:t>Incubate</w:t>
      </w:r>
      <w:proofErr w:type="gramEnd"/>
      <w:r w:rsidR="00D067DC" w:rsidRPr="00D067DC">
        <w:rPr>
          <w:rFonts w:cs="Arial"/>
          <w:sz w:val="24"/>
          <w:szCs w:val="24"/>
          <w:lang w:eastAsia="de-DE"/>
        </w:rPr>
        <w:t xml:space="preserve"> it for 45 min in the incubator, then centrifuge it and carefully remove supernatant.</w:t>
      </w:r>
    </w:p>
    <w:p w14:paraId="12EA2019" w14:textId="77777777" w:rsidR="004633DA" w:rsidRDefault="004633DA" w:rsidP="005C2A1A">
      <w:pPr>
        <w:widowControl/>
        <w:suppressAutoHyphens w:val="0"/>
        <w:spacing w:after="0" w:line="240" w:lineRule="auto"/>
        <w:rPr>
          <w:rFonts w:cs="Arial"/>
          <w:sz w:val="24"/>
          <w:szCs w:val="24"/>
          <w:lang w:eastAsia="de-DE"/>
        </w:rPr>
      </w:pPr>
    </w:p>
    <w:p w14:paraId="3ADE225F" w14:textId="77777777" w:rsidR="00D067DC" w:rsidRPr="00D067DC" w:rsidRDefault="008A2F04" w:rsidP="005C2A1A">
      <w:pPr>
        <w:widowControl/>
        <w:suppressAutoHyphens w:val="0"/>
        <w:spacing w:after="0" w:line="240" w:lineRule="auto"/>
        <w:rPr>
          <w:rFonts w:cs="Arial"/>
          <w:sz w:val="24"/>
          <w:szCs w:val="24"/>
          <w:lang w:eastAsia="de-DE"/>
        </w:rPr>
      </w:pPr>
      <w:r>
        <w:rPr>
          <w:rFonts w:cs="Arial"/>
          <w:sz w:val="24"/>
          <w:szCs w:val="24"/>
          <w:lang w:eastAsia="de-DE"/>
        </w:rPr>
        <w:t>2.1.13</w:t>
      </w:r>
      <w:r w:rsidR="00854331">
        <w:rPr>
          <w:rFonts w:cs="Arial"/>
          <w:sz w:val="24"/>
          <w:szCs w:val="24"/>
          <w:lang w:eastAsia="de-DE"/>
        </w:rPr>
        <w:t>) Wash pellet</w:t>
      </w:r>
      <w:r w:rsidR="00D067DC" w:rsidRPr="00D067DC">
        <w:rPr>
          <w:rFonts w:cs="Arial"/>
          <w:sz w:val="24"/>
          <w:szCs w:val="24"/>
          <w:lang w:eastAsia="de-DE"/>
        </w:rPr>
        <w:t xml:space="preserve"> 1x with DMEM + 10% FC</w:t>
      </w:r>
      <w:r w:rsidR="000929ED">
        <w:rPr>
          <w:rFonts w:cs="Arial"/>
          <w:sz w:val="24"/>
          <w:szCs w:val="24"/>
          <w:lang w:eastAsia="de-DE"/>
        </w:rPr>
        <w:t xml:space="preserve">S + % </w:t>
      </w:r>
      <w:proofErr w:type="spellStart"/>
      <w:proofErr w:type="gramStart"/>
      <w:r w:rsidR="000929ED">
        <w:rPr>
          <w:rFonts w:cs="Arial"/>
          <w:sz w:val="24"/>
          <w:szCs w:val="24"/>
          <w:lang w:eastAsia="de-DE"/>
        </w:rPr>
        <w:t>PenStrep</w:t>
      </w:r>
      <w:proofErr w:type="spellEnd"/>
      <w:r w:rsidR="000929ED">
        <w:rPr>
          <w:rFonts w:cs="Arial"/>
          <w:sz w:val="24"/>
          <w:szCs w:val="24"/>
          <w:lang w:eastAsia="de-DE"/>
        </w:rPr>
        <w:t>,</w:t>
      </w:r>
      <w:proofErr w:type="gramEnd"/>
      <w:r w:rsidR="00D067DC" w:rsidRPr="00D067DC">
        <w:rPr>
          <w:rFonts w:cs="Arial"/>
          <w:sz w:val="24"/>
          <w:szCs w:val="24"/>
          <w:lang w:eastAsia="de-DE"/>
        </w:rPr>
        <w:t xml:space="preserve"> centrifuge it and carefully remove supernatant.</w:t>
      </w:r>
    </w:p>
    <w:p w14:paraId="76D96555" w14:textId="77777777" w:rsidR="004633DA" w:rsidRDefault="004633DA" w:rsidP="005C2A1A">
      <w:pPr>
        <w:widowControl/>
        <w:suppressAutoHyphens w:val="0"/>
        <w:spacing w:after="0" w:line="240" w:lineRule="auto"/>
        <w:rPr>
          <w:rFonts w:cs="Arial"/>
          <w:sz w:val="24"/>
          <w:szCs w:val="24"/>
          <w:lang w:eastAsia="de-DE"/>
        </w:rPr>
      </w:pPr>
    </w:p>
    <w:p w14:paraId="0D117162" w14:textId="77777777" w:rsidR="00D067DC" w:rsidRPr="00D067DC" w:rsidRDefault="008A2F04" w:rsidP="005C2A1A">
      <w:pPr>
        <w:widowControl/>
        <w:suppressAutoHyphens w:val="0"/>
        <w:spacing w:after="0" w:line="240" w:lineRule="auto"/>
        <w:rPr>
          <w:rFonts w:cs="Arial"/>
          <w:sz w:val="24"/>
          <w:szCs w:val="24"/>
          <w:lang w:eastAsia="de-DE"/>
        </w:rPr>
      </w:pPr>
      <w:r>
        <w:rPr>
          <w:rFonts w:cs="Arial"/>
          <w:sz w:val="24"/>
          <w:szCs w:val="24"/>
          <w:lang w:eastAsia="de-DE"/>
        </w:rPr>
        <w:t>2.1.14</w:t>
      </w:r>
      <w:r w:rsidR="006E569E">
        <w:rPr>
          <w:rFonts w:cs="Arial"/>
          <w:sz w:val="24"/>
          <w:szCs w:val="24"/>
          <w:lang w:eastAsia="de-DE"/>
        </w:rPr>
        <w:t xml:space="preserve">) </w:t>
      </w:r>
      <w:proofErr w:type="spellStart"/>
      <w:r w:rsidR="006E569E">
        <w:rPr>
          <w:rFonts w:cs="Arial"/>
          <w:sz w:val="24"/>
          <w:szCs w:val="24"/>
          <w:lang w:eastAsia="de-DE"/>
        </w:rPr>
        <w:t>Resuspend</w:t>
      </w:r>
      <w:proofErr w:type="spellEnd"/>
      <w:r w:rsidR="006E569E">
        <w:rPr>
          <w:rFonts w:cs="Arial"/>
          <w:sz w:val="24"/>
          <w:szCs w:val="24"/>
          <w:lang w:eastAsia="de-DE"/>
        </w:rPr>
        <w:t xml:space="preserve"> the pellet</w:t>
      </w:r>
      <w:r w:rsidR="00D067DC" w:rsidRPr="00D067DC">
        <w:rPr>
          <w:rFonts w:cs="Arial"/>
          <w:sz w:val="24"/>
          <w:szCs w:val="24"/>
          <w:lang w:eastAsia="de-DE"/>
        </w:rPr>
        <w:t xml:space="preserve"> in culture medium and transfer it to a T75 culture flask to allow c</w:t>
      </w:r>
      <w:r w:rsidR="00B81C93">
        <w:rPr>
          <w:rFonts w:cs="Arial"/>
          <w:sz w:val="24"/>
          <w:szCs w:val="24"/>
          <w:lang w:eastAsia="de-DE"/>
        </w:rPr>
        <w:t>ells to grow out of the tissue.</w:t>
      </w:r>
    </w:p>
    <w:p w14:paraId="713767AF" w14:textId="77777777" w:rsidR="00D067DC" w:rsidRPr="00D067DC" w:rsidRDefault="00D067DC" w:rsidP="005C2A1A">
      <w:pPr>
        <w:widowControl/>
        <w:suppressAutoHyphens w:val="0"/>
        <w:spacing w:after="0" w:line="240" w:lineRule="auto"/>
        <w:rPr>
          <w:rFonts w:cs="Arial"/>
          <w:sz w:val="24"/>
          <w:szCs w:val="24"/>
          <w:lang w:eastAsia="de-DE"/>
        </w:rPr>
      </w:pPr>
    </w:p>
    <w:p w14:paraId="75918F6B" w14:textId="77777777" w:rsidR="00D067DC" w:rsidRPr="008A2F04" w:rsidRDefault="008A2F04" w:rsidP="005C2A1A">
      <w:pPr>
        <w:spacing w:after="0" w:line="240" w:lineRule="auto"/>
        <w:rPr>
          <w:rFonts w:cs="Arial"/>
          <w:sz w:val="24"/>
          <w:szCs w:val="24"/>
        </w:rPr>
      </w:pPr>
      <w:r w:rsidRPr="008A2F04">
        <w:rPr>
          <w:rFonts w:cs="Arial"/>
          <w:b/>
          <w:sz w:val="24"/>
          <w:szCs w:val="24"/>
        </w:rPr>
        <w:t>2.2</w:t>
      </w:r>
      <w:r w:rsidR="00D067DC" w:rsidRPr="008A2F04">
        <w:rPr>
          <w:rFonts w:cs="Arial"/>
          <w:b/>
          <w:sz w:val="24"/>
          <w:szCs w:val="24"/>
        </w:rPr>
        <w:t>) Tumor cell line S462</w:t>
      </w:r>
    </w:p>
    <w:p w14:paraId="6C37FCD2" w14:textId="78B8A36B" w:rsidR="00E52D7A" w:rsidRDefault="00E52D7A" w:rsidP="005C2A1A">
      <w:pPr>
        <w:spacing w:after="0" w:line="240" w:lineRule="auto"/>
        <w:rPr>
          <w:sz w:val="24"/>
          <w:szCs w:val="24"/>
        </w:rPr>
      </w:pPr>
      <w:r w:rsidRPr="00E52D7A">
        <w:rPr>
          <w:sz w:val="24"/>
          <w:szCs w:val="24"/>
        </w:rPr>
        <w:t>T</w:t>
      </w:r>
      <w:r w:rsidR="00DE0A14">
        <w:rPr>
          <w:sz w:val="24"/>
          <w:szCs w:val="24"/>
        </w:rPr>
        <w:t>he t</w:t>
      </w:r>
      <w:r w:rsidRPr="00E52D7A">
        <w:rPr>
          <w:sz w:val="24"/>
          <w:szCs w:val="24"/>
        </w:rPr>
        <w:t xml:space="preserve">umor cell line S462 (kindly provided </w:t>
      </w:r>
      <w:r>
        <w:rPr>
          <w:sz w:val="24"/>
          <w:szCs w:val="24"/>
        </w:rPr>
        <w:t xml:space="preserve">by Dr. Nikola </w:t>
      </w:r>
      <w:proofErr w:type="spellStart"/>
      <w:r>
        <w:rPr>
          <w:sz w:val="24"/>
          <w:szCs w:val="24"/>
        </w:rPr>
        <w:t>Holtkamp</w:t>
      </w:r>
      <w:proofErr w:type="spellEnd"/>
      <w:r>
        <w:rPr>
          <w:sz w:val="24"/>
          <w:szCs w:val="24"/>
        </w:rPr>
        <w:t xml:space="preserve">, </w:t>
      </w:r>
      <w:proofErr w:type="spellStart"/>
      <w:r>
        <w:rPr>
          <w:sz w:val="24"/>
          <w:szCs w:val="24"/>
        </w:rPr>
        <w:t>Charité</w:t>
      </w:r>
      <w:proofErr w:type="spellEnd"/>
      <w:r>
        <w:rPr>
          <w:sz w:val="24"/>
          <w:szCs w:val="24"/>
        </w:rPr>
        <w:t xml:space="preserve"> University Medic</w:t>
      </w:r>
      <w:r w:rsidRPr="00E52D7A">
        <w:rPr>
          <w:sz w:val="24"/>
          <w:szCs w:val="24"/>
        </w:rPr>
        <w:t>in</w:t>
      </w:r>
      <w:r>
        <w:rPr>
          <w:sz w:val="24"/>
          <w:szCs w:val="24"/>
        </w:rPr>
        <w:t>e</w:t>
      </w:r>
      <w:r w:rsidRPr="00E52D7A">
        <w:rPr>
          <w:sz w:val="24"/>
          <w:szCs w:val="24"/>
        </w:rPr>
        <w:t xml:space="preserve"> Berlin) was generated from a malignant peripheral nerve sheath tumor of a female patient with the hereditary tumor predisposition syndrome neurofibromatosis type </w:t>
      </w:r>
      <w:del w:id="46" w:author="Corinna Moll" w:date="2013-02-18T09:56:00Z">
        <w:r w:rsidRPr="00E52D7A">
          <w:rPr>
            <w:sz w:val="24"/>
            <w:szCs w:val="24"/>
          </w:rPr>
          <w:delText>1</w:delText>
        </w:r>
        <w:r w:rsidR="00D47A22">
          <w:rPr>
            <w:sz w:val="24"/>
            <w:szCs w:val="24"/>
            <w:vertAlign w:val="superscript"/>
          </w:rPr>
          <w:delText>8</w:delText>
        </w:r>
      </w:del>
      <w:ins w:id="47" w:author="Corinna Moll" w:date="2013-02-18T09:56:00Z">
        <w:r w:rsidRPr="00E52D7A">
          <w:rPr>
            <w:sz w:val="24"/>
            <w:szCs w:val="24"/>
          </w:rPr>
          <w:t>1</w:t>
        </w:r>
        <w:r w:rsidR="00213DCD" w:rsidRPr="00213DCD">
          <w:rPr>
            <w:sz w:val="24"/>
            <w:szCs w:val="24"/>
            <w:vertAlign w:val="superscript"/>
          </w:rPr>
          <w:t>9</w:t>
        </w:r>
      </w:ins>
      <w:r w:rsidR="00921DDF">
        <w:rPr>
          <w:sz w:val="24"/>
          <w:szCs w:val="24"/>
        </w:rPr>
        <w:t>.</w:t>
      </w:r>
    </w:p>
    <w:p w14:paraId="3AEAF55B" w14:textId="77777777" w:rsidR="001E3521" w:rsidRPr="00D067DC" w:rsidRDefault="001E3521" w:rsidP="005C2A1A">
      <w:pPr>
        <w:spacing w:after="0" w:line="240" w:lineRule="auto"/>
        <w:rPr>
          <w:ins w:id="48" w:author="Corinna Moll" w:date="2013-02-18T09:56:00Z"/>
          <w:rFonts w:cs="Arial"/>
          <w:sz w:val="24"/>
          <w:szCs w:val="24"/>
        </w:rPr>
      </w:pPr>
      <w:ins w:id="49" w:author="Corinna Moll" w:date="2013-02-18T09:56:00Z">
        <w:r>
          <w:rPr>
            <w:sz w:val="24"/>
            <w:szCs w:val="24"/>
          </w:rPr>
          <w:t>S462 are cultured in DMEM supplemented with 10% FCS. Medium has to be changed every 2-3 days. Once a week the cells have to be split.</w:t>
        </w:r>
      </w:ins>
    </w:p>
    <w:p w14:paraId="62D381A4" w14:textId="77777777" w:rsidR="004633DA" w:rsidRDefault="004633DA" w:rsidP="005C2A1A">
      <w:pPr>
        <w:spacing w:after="0" w:line="240" w:lineRule="auto"/>
        <w:rPr>
          <w:rFonts w:cs="Arial"/>
          <w:b/>
          <w:sz w:val="24"/>
          <w:szCs w:val="24"/>
        </w:rPr>
      </w:pPr>
    </w:p>
    <w:p w14:paraId="67216BC2" w14:textId="77777777" w:rsidR="00B5472D" w:rsidRPr="00DC5EB6" w:rsidRDefault="008A2F04" w:rsidP="005C2A1A">
      <w:pPr>
        <w:spacing w:after="0" w:line="240" w:lineRule="auto"/>
        <w:rPr>
          <w:rFonts w:cs="Arial"/>
          <w:b/>
          <w:sz w:val="24"/>
          <w:szCs w:val="24"/>
          <w:highlight w:val="yellow"/>
        </w:rPr>
      </w:pPr>
      <w:r w:rsidRPr="00DC5EB6">
        <w:rPr>
          <w:rFonts w:cs="Arial"/>
          <w:b/>
          <w:sz w:val="24"/>
          <w:szCs w:val="24"/>
          <w:highlight w:val="yellow"/>
        </w:rPr>
        <w:t>3</w:t>
      </w:r>
      <w:r w:rsidR="00B5472D" w:rsidRPr="00DC5EB6">
        <w:rPr>
          <w:rFonts w:cs="Arial"/>
          <w:b/>
          <w:sz w:val="24"/>
          <w:szCs w:val="24"/>
          <w:highlight w:val="yellow"/>
        </w:rPr>
        <w:t xml:space="preserve">.) </w:t>
      </w:r>
      <w:r w:rsidRPr="00DC5EB6">
        <w:rPr>
          <w:rFonts w:cs="Arial"/>
          <w:b/>
          <w:sz w:val="24"/>
          <w:szCs w:val="24"/>
          <w:highlight w:val="yellow"/>
        </w:rPr>
        <w:t>Tumor test system</w:t>
      </w:r>
      <w:r w:rsidR="00FB576C" w:rsidRPr="00DC5EB6">
        <w:rPr>
          <w:rFonts w:cs="Arial"/>
          <w:b/>
          <w:sz w:val="24"/>
          <w:szCs w:val="24"/>
          <w:highlight w:val="yellow"/>
        </w:rPr>
        <w:t>:</w:t>
      </w:r>
      <w:r w:rsidR="00B5472D" w:rsidRPr="00DC5EB6">
        <w:rPr>
          <w:rFonts w:cs="Arial"/>
          <w:b/>
          <w:sz w:val="24"/>
          <w:szCs w:val="24"/>
          <w:highlight w:val="yellow"/>
        </w:rPr>
        <w:t xml:space="preserve"> static </w:t>
      </w:r>
      <w:r w:rsidR="009315DD" w:rsidRPr="00DC5EB6">
        <w:rPr>
          <w:rFonts w:cs="Arial"/>
          <w:b/>
          <w:sz w:val="24"/>
          <w:szCs w:val="24"/>
          <w:highlight w:val="yellow"/>
        </w:rPr>
        <w:t>culture conditions compared with</w:t>
      </w:r>
      <w:r w:rsidR="00B5472D" w:rsidRPr="00DC5EB6">
        <w:rPr>
          <w:rFonts w:cs="Arial"/>
          <w:b/>
          <w:sz w:val="24"/>
          <w:szCs w:val="24"/>
          <w:highlight w:val="yellow"/>
        </w:rPr>
        <w:t xml:space="preserve"> dynamic</w:t>
      </w:r>
      <w:r w:rsidR="009315DD" w:rsidRPr="00DC5EB6">
        <w:rPr>
          <w:rFonts w:cs="Arial"/>
          <w:b/>
          <w:sz w:val="24"/>
          <w:szCs w:val="24"/>
          <w:highlight w:val="yellow"/>
        </w:rPr>
        <w:t xml:space="preserve"> culture in</w:t>
      </w:r>
      <w:r w:rsidR="00B5472D" w:rsidRPr="00DC5EB6">
        <w:rPr>
          <w:rFonts w:cs="Arial"/>
          <w:b/>
          <w:sz w:val="24"/>
          <w:szCs w:val="24"/>
          <w:highlight w:val="yellow"/>
        </w:rPr>
        <w:t xml:space="preserve"> bioreactor systems</w:t>
      </w:r>
    </w:p>
    <w:p w14:paraId="082FE2FF" w14:textId="77777777" w:rsidR="004633DA" w:rsidRPr="00DC5EB6" w:rsidRDefault="004633DA" w:rsidP="005C2A1A">
      <w:pPr>
        <w:spacing w:after="0" w:line="240" w:lineRule="auto"/>
        <w:rPr>
          <w:rFonts w:cs="Arial"/>
          <w:sz w:val="24"/>
          <w:szCs w:val="24"/>
          <w:highlight w:val="yellow"/>
        </w:rPr>
      </w:pPr>
    </w:p>
    <w:p w14:paraId="30240B3B" w14:textId="5E624278" w:rsidR="005054E5" w:rsidRPr="00DC5EB6" w:rsidRDefault="00EE0527" w:rsidP="005C2A1A">
      <w:pPr>
        <w:spacing w:after="0" w:line="240" w:lineRule="auto"/>
        <w:rPr>
          <w:rFonts w:cs="Arial"/>
          <w:sz w:val="24"/>
          <w:szCs w:val="24"/>
          <w:highlight w:val="yellow"/>
        </w:rPr>
      </w:pPr>
      <w:r w:rsidRPr="00DC5EB6">
        <w:rPr>
          <w:rFonts w:cs="Arial"/>
          <w:sz w:val="24"/>
          <w:szCs w:val="24"/>
          <w:highlight w:val="yellow"/>
        </w:rPr>
        <w:t>3</w:t>
      </w:r>
      <w:r w:rsidR="008A2F04" w:rsidRPr="00DC5EB6">
        <w:rPr>
          <w:rFonts w:cs="Arial"/>
          <w:sz w:val="24"/>
          <w:szCs w:val="24"/>
          <w:highlight w:val="yellow"/>
        </w:rPr>
        <w:t>.1</w:t>
      </w:r>
      <w:r w:rsidR="006D2114" w:rsidRPr="00DC5EB6">
        <w:rPr>
          <w:rFonts w:cs="Arial"/>
          <w:sz w:val="24"/>
          <w:szCs w:val="24"/>
          <w:highlight w:val="yellow"/>
        </w:rPr>
        <w:t>)</w:t>
      </w:r>
      <w:r w:rsidR="005054E5" w:rsidRPr="00DC5EB6">
        <w:rPr>
          <w:rFonts w:cs="Arial"/>
          <w:sz w:val="24"/>
          <w:szCs w:val="24"/>
          <w:highlight w:val="yellow"/>
        </w:rPr>
        <w:t xml:space="preserve"> </w:t>
      </w:r>
      <w:r w:rsidR="00A379A4" w:rsidRPr="00DC5EB6">
        <w:rPr>
          <w:rFonts w:cs="Arial"/>
          <w:sz w:val="24"/>
          <w:szCs w:val="24"/>
          <w:highlight w:val="yellow"/>
        </w:rPr>
        <w:t>Cut</w:t>
      </w:r>
      <w:r w:rsidR="00262102" w:rsidRPr="00DC5EB6">
        <w:rPr>
          <w:rFonts w:cs="Arial"/>
          <w:sz w:val="24"/>
          <w:szCs w:val="24"/>
          <w:highlight w:val="yellow"/>
        </w:rPr>
        <w:t xml:space="preserve"> </w:t>
      </w:r>
      <w:r w:rsidR="005054E5" w:rsidRPr="00DC5EB6">
        <w:rPr>
          <w:rFonts w:cs="Arial"/>
          <w:sz w:val="24"/>
          <w:szCs w:val="24"/>
          <w:highlight w:val="yellow"/>
        </w:rPr>
        <w:t>the</w:t>
      </w:r>
      <w:r w:rsidR="00A379A4" w:rsidRPr="00DC5EB6">
        <w:rPr>
          <w:rFonts w:cs="Arial"/>
          <w:sz w:val="24"/>
          <w:szCs w:val="24"/>
          <w:highlight w:val="yellow"/>
        </w:rPr>
        <w:t xml:space="preserve"> tubular</w:t>
      </w:r>
      <w:r w:rsidR="005054E5" w:rsidRPr="00DC5EB6">
        <w:rPr>
          <w:rFonts w:cs="Arial"/>
          <w:sz w:val="24"/>
          <w:szCs w:val="24"/>
          <w:highlight w:val="yellow"/>
        </w:rPr>
        <w:t xml:space="preserve"> </w:t>
      </w:r>
      <w:r w:rsidR="009226F3" w:rsidRPr="00DC5EB6">
        <w:rPr>
          <w:rFonts w:cs="Arial"/>
          <w:sz w:val="24"/>
          <w:szCs w:val="24"/>
          <w:highlight w:val="yellow"/>
        </w:rPr>
        <w:t>SIS-</w:t>
      </w:r>
      <w:proofErr w:type="spellStart"/>
      <w:r w:rsidR="009226F3" w:rsidRPr="00DC5EB6">
        <w:rPr>
          <w:rFonts w:cs="Arial"/>
          <w:sz w:val="24"/>
          <w:szCs w:val="24"/>
          <w:highlight w:val="yellow"/>
        </w:rPr>
        <w:t>Muc</w:t>
      </w:r>
      <w:proofErr w:type="spellEnd"/>
      <w:r w:rsidR="005054E5" w:rsidRPr="00DC5EB6">
        <w:rPr>
          <w:rFonts w:cs="Arial"/>
          <w:sz w:val="24"/>
          <w:szCs w:val="24"/>
          <w:highlight w:val="yellow"/>
        </w:rPr>
        <w:t xml:space="preserve"> </w:t>
      </w:r>
      <w:r w:rsidR="00FC0ED2" w:rsidRPr="00DC5EB6">
        <w:rPr>
          <w:rFonts w:cs="Arial"/>
          <w:sz w:val="24"/>
          <w:szCs w:val="24"/>
          <w:highlight w:val="yellow"/>
        </w:rPr>
        <w:t>open on one side and</w:t>
      </w:r>
      <w:r w:rsidR="00FA56A4" w:rsidRPr="00DC5EB6">
        <w:rPr>
          <w:rFonts w:cs="Arial"/>
          <w:sz w:val="24"/>
          <w:szCs w:val="24"/>
          <w:highlight w:val="yellow"/>
        </w:rPr>
        <w:t xml:space="preserve"> fix</w:t>
      </w:r>
      <w:r w:rsidR="00A379A4" w:rsidRPr="00DC5EB6">
        <w:rPr>
          <w:rFonts w:cs="Arial"/>
          <w:sz w:val="24"/>
          <w:szCs w:val="24"/>
          <w:highlight w:val="yellow"/>
        </w:rPr>
        <w:t xml:space="preserve"> it</w:t>
      </w:r>
      <w:r w:rsidR="00FA56A4" w:rsidRPr="00DC5EB6">
        <w:rPr>
          <w:rFonts w:cs="Arial"/>
          <w:sz w:val="24"/>
          <w:szCs w:val="24"/>
          <w:highlight w:val="yellow"/>
        </w:rPr>
        <w:t xml:space="preserve"> between two metal</w:t>
      </w:r>
      <w:r w:rsidR="005054E5" w:rsidRPr="00DC5EB6">
        <w:rPr>
          <w:rFonts w:cs="Arial"/>
          <w:sz w:val="24"/>
          <w:szCs w:val="24"/>
          <w:highlight w:val="yellow"/>
        </w:rPr>
        <w:t xml:space="preserve"> rings</w:t>
      </w:r>
      <w:r w:rsidR="00262102" w:rsidRPr="00DC5EB6">
        <w:rPr>
          <w:rFonts w:cs="Arial"/>
          <w:sz w:val="24"/>
          <w:szCs w:val="24"/>
          <w:highlight w:val="yellow"/>
        </w:rPr>
        <w:t xml:space="preserve"> (cell crowns</w:t>
      </w:r>
      <w:del w:id="50" w:author="Corinna Moll" w:date="2013-02-18T09:56:00Z">
        <w:r w:rsidR="00262102" w:rsidRPr="00DC5EB6">
          <w:rPr>
            <w:rFonts w:cs="Arial"/>
            <w:sz w:val="24"/>
            <w:szCs w:val="24"/>
            <w:highlight w:val="yellow"/>
          </w:rPr>
          <w:delText>).</w:delText>
        </w:r>
      </w:del>
      <w:ins w:id="51" w:author="Corinna Moll" w:date="2013-02-18T09:56:00Z">
        <w:r w:rsidR="001E3521">
          <w:rPr>
            <w:rFonts w:cs="Arial"/>
            <w:sz w:val="24"/>
            <w:szCs w:val="24"/>
            <w:highlight w:val="yellow"/>
          </w:rPr>
          <w:t xml:space="preserve">, 10 mm diameter, </w:t>
        </w:r>
        <w:proofErr w:type="spellStart"/>
        <w:r w:rsidR="001E3521">
          <w:rPr>
            <w:rFonts w:cs="Arial"/>
            <w:sz w:val="24"/>
            <w:szCs w:val="24"/>
            <w:highlight w:val="yellow"/>
          </w:rPr>
          <w:t>self constructed</w:t>
        </w:r>
        <w:proofErr w:type="spellEnd"/>
        <w:r w:rsidR="00262102" w:rsidRPr="00DC5EB6">
          <w:rPr>
            <w:rFonts w:cs="Arial"/>
            <w:sz w:val="24"/>
            <w:szCs w:val="24"/>
            <w:highlight w:val="yellow"/>
          </w:rPr>
          <w:t>).</w:t>
        </w:r>
      </w:ins>
      <w:r w:rsidR="002F2286" w:rsidRPr="00DC5EB6">
        <w:rPr>
          <w:rFonts w:cs="Arial"/>
          <w:sz w:val="24"/>
          <w:szCs w:val="24"/>
          <w:highlight w:val="yellow"/>
        </w:rPr>
        <w:t xml:space="preserve"> Cover the SIS-</w:t>
      </w:r>
      <w:proofErr w:type="spellStart"/>
      <w:r w:rsidR="002F2286" w:rsidRPr="00DC5EB6">
        <w:rPr>
          <w:rFonts w:cs="Arial"/>
          <w:sz w:val="24"/>
          <w:szCs w:val="24"/>
          <w:highlight w:val="yellow"/>
        </w:rPr>
        <w:t>Muc</w:t>
      </w:r>
      <w:proofErr w:type="spellEnd"/>
      <w:r w:rsidR="002F2286" w:rsidRPr="00DC5EB6">
        <w:rPr>
          <w:rFonts w:cs="Arial"/>
          <w:sz w:val="24"/>
          <w:szCs w:val="24"/>
          <w:highlight w:val="yellow"/>
        </w:rPr>
        <w:t xml:space="preserve"> in cell culture medium overnight.</w:t>
      </w:r>
    </w:p>
    <w:p w14:paraId="71CFB1EB" w14:textId="77777777" w:rsidR="004633DA" w:rsidRPr="00DC5EB6" w:rsidRDefault="004633DA" w:rsidP="005C2A1A">
      <w:pPr>
        <w:spacing w:after="0" w:line="240" w:lineRule="auto"/>
        <w:rPr>
          <w:rFonts w:cs="Arial"/>
          <w:sz w:val="24"/>
          <w:szCs w:val="24"/>
          <w:highlight w:val="yellow"/>
        </w:rPr>
      </w:pPr>
    </w:p>
    <w:p w14:paraId="47E97C42" w14:textId="7A9CE682" w:rsidR="005054E5" w:rsidRPr="00DC5EB6" w:rsidRDefault="00EE0527" w:rsidP="005C2A1A">
      <w:pPr>
        <w:spacing w:after="0" w:line="240" w:lineRule="auto"/>
        <w:rPr>
          <w:rFonts w:cs="Arial"/>
          <w:sz w:val="24"/>
          <w:szCs w:val="24"/>
          <w:highlight w:val="yellow"/>
        </w:rPr>
      </w:pPr>
      <w:r w:rsidRPr="00DC5EB6">
        <w:rPr>
          <w:rFonts w:cs="Arial"/>
          <w:sz w:val="24"/>
          <w:szCs w:val="24"/>
          <w:highlight w:val="yellow"/>
        </w:rPr>
        <w:t>3</w:t>
      </w:r>
      <w:r w:rsidR="008A2F04" w:rsidRPr="00DC5EB6">
        <w:rPr>
          <w:rFonts w:cs="Arial"/>
          <w:sz w:val="24"/>
          <w:szCs w:val="24"/>
          <w:highlight w:val="yellow"/>
        </w:rPr>
        <w:t>.2</w:t>
      </w:r>
      <w:r w:rsidR="006D2114" w:rsidRPr="00DC5EB6">
        <w:rPr>
          <w:rFonts w:cs="Arial"/>
          <w:sz w:val="24"/>
          <w:szCs w:val="24"/>
          <w:highlight w:val="yellow"/>
        </w:rPr>
        <w:t xml:space="preserve">) </w:t>
      </w:r>
      <w:r w:rsidR="003C426C" w:rsidRPr="00DC5EB6">
        <w:rPr>
          <w:rFonts w:cs="Arial"/>
          <w:sz w:val="24"/>
          <w:szCs w:val="24"/>
          <w:highlight w:val="yellow"/>
        </w:rPr>
        <w:t xml:space="preserve">Seed </w:t>
      </w:r>
      <w:r w:rsidR="00EC74C4" w:rsidRPr="00DC5EB6">
        <w:rPr>
          <w:rFonts w:cs="Arial"/>
          <w:sz w:val="24"/>
          <w:szCs w:val="24"/>
          <w:highlight w:val="yellow"/>
        </w:rPr>
        <w:t>isolated cells</w:t>
      </w:r>
      <w:r w:rsidR="003C426C" w:rsidRPr="00DC5EB6">
        <w:rPr>
          <w:rFonts w:cs="Arial"/>
          <w:sz w:val="24"/>
          <w:szCs w:val="24"/>
          <w:highlight w:val="yellow"/>
        </w:rPr>
        <w:t xml:space="preserve"> in defined cell numbers</w:t>
      </w:r>
      <w:r w:rsidR="007951F5">
        <w:rPr>
          <w:rFonts w:cs="Arial"/>
          <w:sz w:val="24"/>
          <w:szCs w:val="24"/>
          <w:highlight w:val="yellow"/>
        </w:rPr>
        <w:t xml:space="preserve"> </w:t>
      </w:r>
      <w:ins w:id="52" w:author="Corinna Moll" w:date="2013-02-18T09:56:00Z">
        <w:r w:rsidR="007951F5">
          <w:rPr>
            <w:rFonts w:cs="Arial"/>
            <w:sz w:val="24"/>
            <w:szCs w:val="24"/>
            <w:highlight w:val="yellow"/>
          </w:rPr>
          <w:t>(see below)</w:t>
        </w:r>
        <w:r w:rsidR="00EC74C4" w:rsidRPr="00DC5EB6">
          <w:rPr>
            <w:rFonts w:cs="Arial"/>
            <w:sz w:val="24"/>
            <w:szCs w:val="24"/>
            <w:highlight w:val="yellow"/>
          </w:rPr>
          <w:t xml:space="preserve"> </w:t>
        </w:r>
      </w:ins>
      <w:r w:rsidR="00EC74C4" w:rsidRPr="00DC5EB6">
        <w:rPr>
          <w:rFonts w:cs="Arial"/>
          <w:sz w:val="24"/>
          <w:szCs w:val="24"/>
          <w:highlight w:val="yellow"/>
        </w:rPr>
        <w:t>on</w:t>
      </w:r>
      <w:r w:rsidR="003C426C" w:rsidRPr="00DC5EB6">
        <w:rPr>
          <w:rFonts w:cs="Arial"/>
          <w:sz w:val="24"/>
          <w:szCs w:val="24"/>
          <w:highlight w:val="yellow"/>
        </w:rPr>
        <w:t xml:space="preserve"> one or both sides of</w:t>
      </w:r>
      <w:r w:rsidR="00EC74C4" w:rsidRPr="00DC5EB6">
        <w:rPr>
          <w:rFonts w:cs="Arial"/>
          <w:sz w:val="24"/>
          <w:szCs w:val="24"/>
          <w:highlight w:val="yellow"/>
        </w:rPr>
        <w:t xml:space="preserve"> the </w:t>
      </w:r>
      <w:r w:rsidR="00B41581" w:rsidRPr="00DC5EB6">
        <w:rPr>
          <w:rFonts w:cs="Arial"/>
          <w:sz w:val="24"/>
          <w:szCs w:val="24"/>
          <w:highlight w:val="yellow"/>
        </w:rPr>
        <w:t>SIS</w:t>
      </w:r>
      <w:r w:rsidR="00EC74C4" w:rsidRPr="00DC5EB6">
        <w:rPr>
          <w:rFonts w:cs="Arial"/>
          <w:sz w:val="24"/>
          <w:szCs w:val="24"/>
          <w:highlight w:val="yellow"/>
        </w:rPr>
        <w:t xml:space="preserve"> (mono- or co-culture set-up)</w:t>
      </w:r>
      <w:r w:rsidR="00262102" w:rsidRPr="00DC5EB6">
        <w:rPr>
          <w:rFonts w:cs="Arial"/>
          <w:sz w:val="24"/>
          <w:szCs w:val="24"/>
          <w:highlight w:val="yellow"/>
        </w:rPr>
        <w:t>.</w:t>
      </w:r>
      <w:del w:id="53" w:author="Corinna Moll" w:date="2013-02-18T09:56:00Z">
        <w:r w:rsidR="003C426C" w:rsidRPr="00DC5EB6">
          <w:rPr>
            <w:rFonts w:cs="Arial"/>
            <w:sz w:val="24"/>
            <w:szCs w:val="24"/>
            <w:highlight w:val="yellow"/>
          </w:rPr>
          <w:delText xml:space="preserve"> </w:delText>
        </w:r>
      </w:del>
    </w:p>
    <w:p w14:paraId="6350BB6D" w14:textId="77777777" w:rsidR="004633DA" w:rsidRPr="00DC5EB6" w:rsidRDefault="004633DA" w:rsidP="005C2A1A">
      <w:pPr>
        <w:spacing w:after="0" w:line="240" w:lineRule="auto"/>
        <w:rPr>
          <w:rFonts w:cs="Arial"/>
          <w:sz w:val="24"/>
          <w:szCs w:val="24"/>
          <w:highlight w:val="yellow"/>
        </w:rPr>
      </w:pPr>
    </w:p>
    <w:p w14:paraId="2B33416E" w14:textId="7043FF29" w:rsidR="008A2F04" w:rsidRPr="00DC5EB6" w:rsidRDefault="00EE0527" w:rsidP="005C2A1A">
      <w:pPr>
        <w:spacing w:after="0" w:line="240" w:lineRule="auto"/>
        <w:rPr>
          <w:rFonts w:cs="Arial"/>
          <w:sz w:val="24"/>
          <w:szCs w:val="24"/>
          <w:highlight w:val="yellow"/>
        </w:rPr>
      </w:pPr>
      <w:r w:rsidRPr="00DC5EB6">
        <w:rPr>
          <w:rFonts w:cs="Arial"/>
          <w:sz w:val="24"/>
          <w:szCs w:val="24"/>
          <w:highlight w:val="yellow"/>
        </w:rPr>
        <w:t>3</w:t>
      </w:r>
      <w:r w:rsidR="008A2F04" w:rsidRPr="00DC5EB6">
        <w:rPr>
          <w:rFonts w:cs="Arial"/>
          <w:sz w:val="24"/>
          <w:szCs w:val="24"/>
          <w:highlight w:val="yellow"/>
        </w:rPr>
        <w:t>.</w:t>
      </w:r>
      <w:r w:rsidR="000D4634" w:rsidRPr="00DC5EB6">
        <w:rPr>
          <w:rFonts w:cs="Arial"/>
          <w:sz w:val="24"/>
          <w:szCs w:val="24"/>
          <w:highlight w:val="yellow"/>
        </w:rPr>
        <w:t>2.1</w:t>
      </w:r>
      <w:r w:rsidR="008A2F04" w:rsidRPr="00DC5EB6">
        <w:rPr>
          <w:rFonts w:cs="Arial"/>
          <w:sz w:val="24"/>
          <w:szCs w:val="24"/>
          <w:highlight w:val="yellow"/>
        </w:rPr>
        <w:t xml:space="preserve">) Seed </w:t>
      </w:r>
      <w:r w:rsidR="00EB56AA" w:rsidRPr="00DC5EB6">
        <w:rPr>
          <w:rFonts w:cs="Arial"/>
          <w:sz w:val="24"/>
          <w:szCs w:val="24"/>
          <w:highlight w:val="yellow"/>
        </w:rPr>
        <w:t xml:space="preserve">8,000 cells/cm² of </w:t>
      </w:r>
      <w:r w:rsidR="008A2F04" w:rsidRPr="00DC5EB6">
        <w:rPr>
          <w:rFonts w:cs="Arial"/>
          <w:sz w:val="24"/>
          <w:szCs w:val="24"/>
          <w:highlight w:val="yellow"/>
        </w:rPr>
        <w:t xml:space="preserve">primary </w:t>
      </w:r>
      <w:proofErr w:type="spellStart"/>
      <w:r w:rsidR="002F2286" w:rsidRPr="00DC5EB6">
        <w:rPr>
          <w:rFonts w:cs="Arial"/>
          <w:sz w:val="24"/>
          <w:szCs w:val="24"/>
          <w:highlight w:val="yellow"/>
        </w:rPr>
        <w:t>mvECs</w:t>
      </w:r>
      <w:proofErr w:type="spellEnd"/>
      <w:r w:rsidR="002F2286" w:rsidRPr="00DC5EB6">
        <w:rPr>
          <w:rFonts w:cs="Arial"/>
          <w:sz w:val="24"/>
          <w:szCs w:val="24"/>
          <w:highlight w:val="yellow"/>
        </w:rPr>
        <w:t xml:space="preserve"> </w:t>
      </w:r>
      <w:r w:rsidR="00EB56AA" w:rsidRPr="00DC5EB6">
        <w:rPr>
          <w:rFonts w:cs="Arial"/>
          <w:sz w:val="24"/>
          <w:szCs w:val="24"/>
          <w:highlight w:val="yellow"/>
        </w:rPr>
        <w:t xml:space="preserve">in a total volume of </w:t>
      </w:r>
      <w:del w:id="54" w:author="Corinna Moll" w:date="2013-02-18T09:56:00Z">
        <w:r w:rsidR="008A2F04" w:rsidRPr="00DC5EB6">
          <w:rPr>
            <w:rFonts w:cs="Arial"/>
            <w:sz w:val="24"/>
            <w:szCs w:val="24"/>
            <w:highlight w:val="yellow"/>
          </w:rPr>
          <w:delText xml:space="preserve"> </w:delText>
        </w:r>
      </w:del>
      <w:r w:rsidR="00EB56AA" w:rsidRPr="00DC5EB6">
        <w:rPr>
          <w:rFonts w:cs="Arial"/>
          <w:sz w:val="24"/>
          <w:szCs w:val="24"/>
          <w:highlight w:val="yellow"/>
        </w:rPr>
        <w:t xml:space="preserve">100 µl </w:t>
      </w:r>
      <w:r w:rsidR="008A2F04" w:rsidRPr="00DC5EB6">
        <w:rPr>
          <w:rFonts w:cs="Arial"/>
          <w:sz w:val="24"/>
          <w:szCs w:val="24"/>
          <w:highlight w:val="yellow"/>
        </w:rPr>
        <w:t xml:space="preserve">onto the </w:t>
      </w:r>
      <w:proofErr w:type="spellStart"/>
      <w:r w:rsidR="008A2F04" w:rsidRPr="00DC5EB6">
        <w:rPr>
          <w:rFonts w:cs="Arial"/>
          <w:sz w:val="24"/>
          <w:szCs w:val="24"/>
          <w:highlight w:val="yellow"/>
        </w:rPr>
        <w:t>basolateral</w:t>
      </w:r>
      <w:proofErr w:type="spellEnd"/>
      <w:r w:rsidR="008A2F04" w:rsidRPr="00DC5EB6">
        <w:rPr>
          <w:rFonts w:cs="Arial"/>
          <w:sz w:val="24"/>
          <w:szCs w:val="24"/>
          <w:highlight w:val="yellow"/>
        </w:rPr>
        <w:t xml:space="preserve"> surface of the SIS (former serosa). </w:t>
      </w:r>
      <w:r w:rsidR="000929ED" w:rsidRPr="00DC5EB6">
        <w:rPr>
          <w:rFonts w:cs="Arial"/>
          <w:sz w:val="24"/>
          <w:szCs w:val="24"/>
          <w:highlight w:val="yellow"/>
        </w:rPr>
        <w:t>3</w:t>
      </w:r>
      <w:r w:rsidR="008A2F04" w:rsidRPr="00DC5EB6">
        <w:rPr>
          <w:rFonts w:cs="Arial"/>
          <w:sz w:val="24"/>
          <w:szCs w:val="24"/>
          <w:highlight w:val="yellow"/>
        </w:rPr>
        <w:t xml:space="preserve"> hou</w:t>
      </w:r>
      <w:r w:rsidR="000929ED" w:rsidRPr="00DC5EB6">
        <w:rPr>
          <w:rFonts w:cs="Arial"/>
          <w:sz w:val="24"/>
          <w:szCs w:val="24"/>
          <w:highlight w:val="yellow"/>
        </w:rPr>
        <w:t>r</w:t>
      </w:r>
      <w:r w:rsidR="008A2F04" w:rsidRPr="00DC5EB6">
        <w:rPr>
          <w:rFonts w:cs="Arial"/>
          <w:sz w:val="24"/>
          <w:szCs w:val="24"/>
          <w:highlight w:val="yellow"/>
        </w:rPr>
        <w:t xml:space="preserve">s later fill the </w:t>
      </w:r>
      <w:r w:rsidR="000929ED" w:rsidRPr="00DC5EB6">
        <w:rPr>
          <w:rFonts w:cs="Arial"/>
          <w:sz w:val="24"/>
          <w:szCs w:val="24"/>
          <w:highlight w:val="yellow"/>
        </w:rPr>
        <w:t xml:space="preserve">well with medium </w:t>
      </w:r>
      <w:r w:rsidR="00EB56AA" w:rsidRPr="00DC5EB6">
        <w:rPr>
          <w:rFonts w:cs="Arial"/>
          <w:sz w:val="24"/>
          <w:szCs w:val="24"/>
          <w:highlight w:val="yellow"/>
        </w:rPr>
        <w:t xml:space="preserve">to ensure a </w:t>
      </w:r>
      <w:r w:rsidR="008A2F04" w:rsidRPr="00DC5EB6">
        <w:rPr>
          <w:rFonts w:cs="Arial"/>
          <w:sz w:val="24"/>
          <w:szCs w:val="24"/>
          <w:highlight w:val="yellow"/>
        </w:rPr>
        <w:t>submersed culture.</w:t>
      </w:r>
    </w:p>
    <w:p w14:paraId="6861E3F6" w14:textId="77777777" w:rsidR="004633DA" w:rsidRPr="00DC5EB6" w:rsidRDefault="004633DA" w:rsidP="005C2A1A">
      <w:pPr>
        <w:spacing w:after="0" w:line="240" w:lineRule="auto"/>
        <w:rPr>
          <w:rFonts w:cs="Arial"/>
          <w:sz w:val="24"/>
          <w:szCs w:val="24"/>
          <w:highlight w:val="yellow"/>
        </w:rPr>
      </w:pPr>
    </w:p>
    <w:p w14:paraId="0E734DC1" w14:textId="77777777" w:rsidR="008A2F04" w:rsidRPr="00DC5EB6" w:rsidRDefault="000929ED" w:rsidP="005C2A1A">
      <w:pPr>
        <w:spacing w:after="0" w:line="240" w:lineRule="auto"/>
        <w:rPr>
          <w:rFonts w:cs="Arial"/>
          <w:sz w:val="24"/>
          <w:szCs w:val="24"/>
          <w:highlight w:val="yellow"/>
        </w:rPr>
      </w:pPr>
      <w:proofErr w:type="gramStart"/>
      <w:r w:rsidRPr="00DC5EB6">
        <w:rPr>
          <w:rFonts w:cs="Arial"/>
          <w:sz w:val="24"/>
          <w:szCs w:val="24"/>
          <w:highlight w:val="yellow"/>
        </w:rPr>
        <w:t>3</w:t>
      </w:r>
      <w:r w:rsidR="00EE0527" w:rsidRPr="00DC5EB6">
        <w:rPr>
          <w:rFonts w:cs="Arial"/>
          <w:sz w:val="24"/>
          <w:szCs w:val="24"/>
          <w:highlight w:val="yellow"/>
        </w:rPr>
        <w:t>.</w:t>
      </w:r>
      <w:r w:rsidR="000D4634" w:rsidRPr="00DC5EB6">
        <w:rPr>
          <w:rFonts w:cs="Arial"/>
          <w:sz w:val="24"/>
          <w:szCs w:val="24"/>
          <w:highlight w:val="yellow"/>
        </w:rPr>
        <w:t>2.2</w:t>
      </w:r>
      <w:r w:rsidRPr="00DC5EB6">
        <w:rPr>
          <w:rFonts w:cs="Arial"/>
          <w:sz w:val="24"/>
          <w:szCs w:val="24"/>
          <w:highlight w:val="yellow"/>
        </w:rPr>
        <w:t xml:space="preserve">) </w:t>
      </w:r>
      <w:r w:rsidR="008A2F04" w:rsidRPr="00DC5EB6">
        <w:rPr>
          <w:rFonts w:cs="Arial"/>
          <w:sz w:val="24"/>
          <w:szCs w:val="24"/>
          <w:highlight w:val="yellow"/>
        </w:rPr>
        <w:t xml:space="preserve">Allow </w:t>
      </w:r>
      <w:r w:rsidR="00612BDD" w:rsidRPr="00DC5EB6">
        <w:rPr>
          <w:rFonts w:cs="Arial"/>
          <w:sz w:val="24"/>
          <w:szCs w:val="24"/>
          <w:highlight w:val="yellow"/>
        </w:rPr>
        <w:t>endothelial cell</w:t>
      </w:r>
      <w:r w:rsidRPr="00DC5EB6">
        <w:rPr>
          <w:rFonts w:cs="Arial"/>
          <w:sz w:val="24"/>
          <w:szCs w:val="24"/>
          <w:highlight w:val="yellow"/>
        </w:rPr>
        <w:t>s</w:t>
      </w:r>
      <w:r w:rsidR="008A2F04" w:rsidRPr="00DC5EB6">
        <w:rPr>
          <w:rFonts w:cs="Arial"/>
          <w:sz w:val="24"/>
          <w:szCs w:val="24"/>
          <w:highlight w:val="yellow"/>
        </w:rPr>
        <w:t xml:space="preserve"> to adhere for 3 days.</w:t>
      </w:r>
      <w:proofErr w:type="gramEnd"/>
      <w:r w:rsidR="008A2F04" w:rsidRPr="00DC5EB6">
        <w:rPr>
          <w:rFonts w:cs="Arial"/>
          <w:sz w:val="24"/>
          <w:szCs w:val="24"/>
          <w:highlight w:val="yellow"/>
        </w:rPr>
        <w:t xml:space="preserve"> Flip the static culture system by 180° and transfer it to a 12-well plate.</w:t>
      </w:r>
    </w:p>
    <w:p w14:paraId="787AA27A" w14:textId="77777777" w:rsidR="004633DA" w:rsidRPr="00DC5EB6" w:rsidRDefault="004633DA" w:rsidP="005C2A1A">
      <w:pPr>
        <w:spacing w:after="0" w:line="240" w:lineRule="auto"/>
        <w:rPr>
          <w:rFonts w:cs="Arial"/>
          <w:sz w:val="24"/>
          <w:szCs w:val="24"/>
          <w:highlight w:val="yellow"/>
        </w:rPr>
      </w:pPr>
    </w:p>
    <w:p w14:paraId="13B81976" w14:textId="77777777" w:rsidR="008A2F04" w:rsidRPr="00DC5EB6" w:rsidRDefault="00EE0527" w:rsidP="005C2A1A">
      <w:pPr>
        <w:spacing w:after="0" w:line="240" w:lineRule="auto"/>
        <w:rPr>
          <w:rFonts w:cs="Arial"/>
          <w:sz w:val="24"/>
          <w:szCs w:val="24"/>
          <w:highlight w:val="yellow"/>
        </w:rPr>
      </w:pPr>
      <w:r w:rsidRPr="00DC5EB6">
        <w:rPr>
          <w:rFonts w:cs="Arial"/>
          <w:sz w:val="24"/>
          <w:szCs w:val="24"/>
          <w:highlight w:val="yellow"/>
        </w:rPr>
        <w:t>3</w:t>
      </w:r>
      <w:r w:rsidR="008A2F04" w:rsidRPr="00DC5EB6">
        <w:rPr>
          <w:rFonts w:cs="Arial"/>
          <w:sz w:val="24"/>
          <w:szCs w:val="24"/>
          <w:highlight w:val="yellow"/>
        </w:rPr>
        <w:t>.</w:t>
      </w:r>
      <w:r w:rsidR="000D4634" w:rsidRPr="00DC5EB6">
        <w:rPr>
          <w:rFonts w:cs="Arial"/>
          <w:sz w:val="24"/>
          <w:szCs w:val="24"/>
          <w:highlight w:val="yellow"/>
        </w:rPr>
        <w:t>2.3</w:t>
      </w:r>
      <w:r w:rsidR="008A2F04" w:rsidRPr="00DC5EB6">
        <w:rPr>
          <w:rFonts w:cs="Arial"/>
          <w:sz w:val="24"/>
          <w:szCs w:val="24"/>
          <w:highlight w:val="yellow"/>
        </w:rPr>
        <w:t>) Seed a mixture of primary dermal fibroblasts (8</w:t>
      </w:r>
      <w:r w:rsidR="00DB1968" w:rsidRPr="00DC5EB6">
        <w:rPr>
          <w:rFonts w:cs="Arial"/>
          <w:sz w:val="24"/>
          <w:szCs w:val="24"/>
          <w:highlight w:val="yellow"/>
        </w:rPr>
        <w:t>,</w:t>
      </w:r>
      <w:r w:rsidR="008A2F04" w:rsidRPr="00DC5EB6">
        <w:rPr>
          <w:rFonts w:cs="Arial"/>
          <w:sz w:val="24"/>
          <w:szCs w:val="24"/>
          <w:highlight w:val="yellow"/>
        </w:rPr>
        <w:t>000</w:t>
      </w:r>
      <w:r w:rsidR="00DB1968" w:rsidRPr="00DC5EB6">
        <w:rPr>
          <w:rFonts w:cs="Arial"/>
          <w:sz w:val="24"/>
          <w:szCs w:val="24"/>
          <w:highlight w:val="yellow"/>
        </w:rPr>
        <w:t xml:space="preserve"> cells/cm²) and tumor cells </w:t>
      </w:r>
      <w:proofErr w:type="gramStart"/>
      <w:r w:rsidR="00DB1968" w:rsidRPr="00DC5EB6">
        <w:rPr>
          <w:rFonts w:cs="Arial"/>
          <w:sz w:val="24"/>
          <w:szCs w:val="24"/>
          <w:highlight w:val="yellow"/>
        </w:rPr>
        <w:t>(15,</w:t>
      </w:r>
      <w:r w:rsidR="008A2F04" w:rsidRPr="00DC5EB6">
        <w:rPr>
          <w:rFonts w:cs="Arial"/>
          <w:sz w:val="24"/>
          <w:szCs w:val="24"/>
          <w:highlight w:val="yellow"/>
        </w:rPr>
        <w:t>000</w:t>
      </w:r>
      <w:r w:rsidR="00DB1968" w:rsidRPr="00DC5EB6">
        <w:rPr>
          <w:rFonts w:cs="Arial"/>
          <w:sz w:val="24"/>
          <w:szCs w:val="24"/>
          <w:highlight w:val="yellow"/>
        </w:rPr>
        <w:t> </w:t>
      </w:r>
      <w:r w:rsidR="008A2F04" w:rsidRPr="00DC5EB6">
        <w:rPr>
          <w:rFonts w:cs="Arial"/>
          <w:sz w:val="24"/>
          <w:szCs w:val="24"/>
          <w:highlight w:val="yellow"/>
        </w:rPr>
        <w:t>cells/cm²)</w:t>
      </w:r>
      <w:proofErr w:type="gramEnd"/>
      <w:r w:rsidR="008A2F04" w:rsidRPr="00DC5EB6">
        <w:rPr>
          <w:rFonts w:cs="Arial"/>
          <w:sz w:val="24"/>
          <w:szCs w:val="24"/>
          <w:highlight w:val="yellow"/>
        </w:rPr>
        <w:t xml:space="preserve"> within a total volume of 500 µl on the apical surface of the SIS (the side of the former lumen).</w:t>
      </w:r>
    </w:p>
    <w:p w14:paraId="18B57001" w14:textId="77777777" w:rsidR="004633DA" w:rsidRPr="00DC5EB6" w:rsidRDefault="004633DA" w:rsidP="005C2A1A">
      <w:pPr>
        <w:spacing w:after="0" w:line="240" w:lineRule="auto"/>
        <w:rPr>
          <w:rFonts w:cs="Arial"/>
          <w:sz w:val="24"/>
          <w:szCs w:val="24"/>
          <w:highlight w:val="yellow"/>
        </w:rPr>
      </w:pPr>
    </w:p>
    <w:p w14:paraId="03968952" w14:textId="77777777" w:rsidR="008A2F04" w:rsidRPr="00DC5EB6" w:rsidRDefault="00EE0527" w:rsidP="005C2A1A">
      <w:pPr>
        <w:spacing w:after="0" w:line="240" w:lineRule="auto"/>
        <w:rPr>
          <w:rFonts w:cs="Arial"/>
          <w:sz w:val="24"/>
          <w:szCs w:val="24"/>
          <w:highlight w:val="yellow"/>
        </w:rPr>
      </w:pPr>
      <w:r w:rsidRPr="00DC5EB6">
        <w:rPr>
          <w:rFonts w:cs="Arial"/>
          <w:sz w:val="24"/>
          <w:szCs w:val="24"/>
          <w:highlight w:val="yellow"/>
        </w:rPr>
        <w:t>3</w:t>
      </w:r>
      <w:r w:rsidR="008A2F04" w:rsidRPr="00DC5EB6">
        <w:rPr>
          <w:rFonts w:cs="Arial"/>
          <w:sz w:val="24"/>
          <w:szCs w:val="24"/>
          <w:highlight w:val="yellow"/>
        </w:rPr>
        <w:t>.</w:t>
      </w:r>
      <w:r w:rsidR="000D4634" w:rsidRPr="00DC5EB6">
        <w:rPr>
          <w:rFonts w:cs="Arial"/>
          <w:sz w:val="24"/>
          <w:szCs w:val="24"/>
          <w:highlight w:val="yellow"/>
        </w:rPr>
        <w:t>2.4</w:t>
      </w:r>
      <w:r w:rsidR="008A2F04" w:rsidRPr="00DC5EB6">
        <w:rPr>
          <w:rFonts w:cs="Arial"/>
          <w:sz w:val="24"/>
          <w:szCs w:val="24"/>
          <w:highlight w:val="yellow"/>
        </w:rPr>
        <w:t>) Allow cells to adhere for 3 h</w:t>
      </w:r>
      <w:r w:rsidR="00CA78C0" w:rsidRPr="00DC5EB6">
        <w:rPr>
          <w:rFonts w:cs="Arial"/>
          <w:sz w:val="24"/>
          <w:szCs w:val="24"/>
          <w:highlight w:val="yellow"/>
        </w:rPr>
        <w:t>ours</w:t>
      </w:r>
      <w:r w:rsidR="008A2F04" w:rsidRPr="00DC5EB6">
        <w:rPr>
          <w:rFonts w:cs="Arial"/>
          <w:sz w:val="24"/>
          <w:szCs w:val="24"/>
          <w:highlight w:val="yellow"/>
        </w:rPr>
        <w:t xml:space="preserve"> and fill the well with medium (submersed culture</w:t>
      </w:r>
      <w:r w:rsidR="000929ED" w:rsidRPr="00DC5EB6">
        <w:rPr>
          <w:rFonts w:cs="Arial"/>
          <w:sz w:val="24"/>
          <w:szCs w:val="24"/>
          <w:highlight w:val="yellow"/>
        </w:rPr>
        <w:t xml:space="preserve">, medium: 50% </w:t>
      </w:r>
      <w:proofErr w:type="spellStart"/>
      <w:r w:rsidR="000929ED" w:rsidRPr="00DC5EB6">
        <w:rPr>
          <w:rFonts w:cs="Arial"/>
          <w:sz w:val="24"/>
          <w:szCs w:val="24"/>
          <w:highlight w:val="yellow"/>
        </w:rPr>
        <w:t>Vasculife</w:t>
      </w:r>
      <w:proofErr w:type="spellEnd"/>
      <w:r w:rsidR="000929ED" w:rsidRPr="00DC5EB6">
        <w:rPr>
          <w:rFonts w:cs="Arial"/>
          <w:sz w:val="24"/>
          <w:szCs w:val="24"/>
          <w:highlight w:val="yellow"/>
        </w:rPr>
        <w:t xml:space="preserve"> + 50% DMEM supplemented with 10% FCS</w:t>
      </w:r>
      <w:r w:rsidR="008A2F04" w:rsidRPr="00DC5EB6">
        <w:rPr>
          <w:rFonts w:cs="Arial"/>
          <w:sz w:val="24"/>
          <w:szCs w:val="24"/>
          <w:highlight w:val="yellow"/>
        </w:rPr>
        <w:t>).</w:t>
      </w:r>
    </w:p>
    <w:p w14:paraId="411EAFAF" w14:textId="77777777" w:rsidR="004633DA" w:rsidRPr="00DC5EB6" w:rsidRDefault="004633DA" w:rsidP="005C2A1A">
      <w:pPr>
        <w:spacing w:after="0" w:line="240" w:lineRule="auto"/>
        <w:rPr>
          <w:rFonts w:cs="Arial"/>
          <w:sz w:val="24"/>
          <w:szCs w:val="24"/>
          <w:highlight w:val="yellow"/>
        </w:rPr>
      </w:pPr>
    </w:p>
    <w:p w14:paraId="51469C72" w14:textId="77777777" w:rsidR="008A2F04" w:rsidRPr="00DC5EB6" w:rsidRDefault="008A2F04" w:rsidP="005C2A1A">
      <w:pPr>
        <w:spacing w:after="0" w:line="240" w:lineRule="auto"/>
        <w:rPr>
          <w:rFonts w:cs="Arial"/>
          <w:sz w:val="24"/>
          <w:szCs w:val="24"/>
          <w:highlight w:val="yellow"/>
        </w:rPr>
      </w:pPr>
      <w:r w:rsidRPr="00DC5EB6">
        <w:rPr>
          <w:rFonts w:cs="Arial"/>
          <w:sz w:val="24"/>
          <w:szCs w:val="24"/>
          <w:highlight w:val="yellow"/>
        </w:rPr>
        <w:t>3</w:t>
      </w:r>
      <w:r w:rsidR="00EE0527" w:rsidRPr="00DC5EB6">
        <w:rPr>
          <w:rFonts w:cs="Arial"/>
          <w:sz w:val="24"/>
          <w:szCs w:val="24"/>
          <w:highlight w:val="yellow"/>
        </w:rPr>
        <w:t>.</w:t>
      </w:r>
      <w:r w:rsidR="000D4634" w:rsidRPr="00DC5EB6">
        <w:rPr>
          <w:rFonts w:cs="Arial"/>
          <w:sz w:val="24"/>
          <w:szCs w:val="24"/>
          <w:highlight w:val="yellow"/>
        </w:rPr>
        <w:t>2.5</w:t>
      </w:r>
      <w:r w:rsidRPr="00DC5EB6">
        <w:rPr>
          <w:rFonts w:cs="Arial"/>
          <w:sz w:val="24"/>
          <w:szCs w:val="24"/>
          <w:highlight w:val="yellow"/>
        </w:rPr>
        <w:t xml:space="preserve">) </w:t>
      </w:r>
      <w:proofErr w:type="gramStart"/>
      <w:r w:rsidR="00DB1968" w:rsidRPr="00DC5EB6">
        <w:rPr>
          <w:rFonts w:cs="Arial"/>
          <w:sz w:val="24"/>
          <w:szCs w:val="24"/>
          <w:highlight w:val="yellow"/>
        </w:rPr>
        <w:t>T</w:t>
      </w:r>
      <w:r w:rsidRPr="00DC5EB6">
        <w:rPr>
          <w:rFonts w:cs="Arial"/>
          <w:sz w:val="24"/>
          <w:szCs w:val="24"/>
          <w:highlight w:val="yellow"/>
        </w:rPr>
        <w:t>he</w:t>
      </w:r>
      <w:proofErr w:type="gramEnd"/>
      <w:r w:rsidRPr="00DC5EB6">
        <w:rPr>
          <w:rFonts w:cs="Arial"/>
          <w:sz w:val="24"/>
          <w:szCs w:val="24"/>
          <w:highlight w:val="yellow"/>
        </w:rPr>
        <w:t xml:space="preserve"> </w:t>
      </w:r>
      <w:r w:rsidR="000929ED" w:rsidRPr="00DC5EB6">
        <w:rPr>
          <w:rFonts w:cs="Arial"/>
          <w:sz w:val="24"/>
          <w:szCs w:val="24"/>
          <w:highlight w:val="yellow"/>
        </w:rPr>
        <w:t xml:space="preserve">tumor </w:t>
      </w:r>
      <w:r w:rsidRPr="00DC5EB6">
        <w:rPr>
          <w:rFonts w:cs="Arial"/>
          <w:sz w:val="24"/>
          <w:szCs w:val="24"/>
          <w:highlight w:val="yellow"/>
        </w:rPr>
        <w:t>test system is cultured</w:t>
      </w:r>
      <w:r w:rsidR="00DB1968" w:rsidRPr="00DC5EB6">
        <w:rPr>
          <w:rFonts w:cs="Arial"/>
          <w:sz w:val="24"/>
          <w:szCs w:val="24"/>
          <w:highlight w:val="yellow"/>
        </w:rPr>
        <w:t xml:space="preserve"> under static conditions</w:t>
      </w:r>
      <w:r w:rsidRPr="00DC5EB6">
        <w:rPr>
          <w:rFonts w:cs="Arial"/>
          <w:sz w:val="24"/>
          <w:szCs w:val="24"/>
          <w:highlight w:val="yellow"/>
        </w:rPr>
        <w:t xml:space="preserve"> at 37°C, 5% CO</w:t>
      </w:r>
      <w:r w:rsidRPr="00DC5EB6">
        <w:rPr>
          <w:rFonts w:cs="Arial"/>
          <w:sz w:val="24"/>
          <w:szCs w:val="24"/>
          <w:highlight w:val="yellow"/>
          <w:vertAlign w:val="subscript"/>
          <w:lang w:val="en-GB"/>
        </w:rPr>
        <w:t>2</w:t>
      </w:r>
      <w:r w:rsidRPr="00DC5EB6">
        <w:rPr>
          <w:rFonts w:cs="Arial"/>
          <w:sz w:val="24"/>
          <w:szCs w:val="24"/>
          <w:highlight w:val="yellow"/>
        </w:rPr>
        <w:t xml:space="preserve"> in the incubator</w:t>
      </w:r>
      <w:r w:rsidR="000929ED" w:rsidRPr="00DC5EB6">
        <w:rPr>
          <w:rFonts w:cs="Arial"/>
          <w:sz w:val="24"/>
          <w:szCs w:val="24"/>
          <w:highlight w:val="yellow"/>
        </w:rPr>
        <w:t xml:space="preserve"> </w:t>
      </w:r>
      <w:r w:rsidR="00612BDD" w:rsidRPr="00DC5EB6">
        <w:rPr>
          <w:rFonts w:cs="Arial"/>
          <w:sz w:val="24"/>
          <w:szCs w:val="24"/>
          <w:highlight w:val="yellow"/>
        </w:rPr>
        <w:t>for additional 14 days. Change culture medium every 2 -</w:t>
      </w:r>
      <w:r w:rsidRPr="00DC5EB6">
        <w:rPr>
          <w:rFonts w:cs="Arial"/>
          <w:sz w:val="24"/>
          <w:szCs w:val="24"/>
          <w:highlight w:val="yellow"/>
        </w:rPr>
        <w:t xml:space="preserve"> 3 days.</w:t>
      </w:r>
    </w:p>
    <w:p w14:paraId="1CECB362" w14:textId="77777777" w:rsidR="004633DA" w:rsidRPr="00DC5EB6" w:rsidRDefault="004633DA" w:rsidP="005C2A1A">
      <w:pPr>
        <w:spacing w:after="0" w:line="240" w:lineRule="auto"/>
        <w:rPr>
          <w:rFonts w:cs="Arial"/>
          <w:sz w:val="24"/>
          <w:szCs w:val="24"/>
          <w:highlight w:val="yellow"/>
          <w:lang w:val="en-GB"/>
        </w:rPr>
      </w:pPr>
    </w:p>
    <w:p w14:paraId="3FAA74A4" w14:textId="7BA0C459" w:rsidR="00CA78C0" w:rsidRPr="00DC5EB6" w:rsidRDefault="00190A26" w:rsidP="005C2A1A">
      <w:pPr>
        <w:spacing w:after="0" w:line="240" w:lineRule="auto"/>
        <w:rPr>
          <w:rFonts w:cs="Arial"/>
          <w:sz w:val="24"/>
          <w:szCs w:val="24"/>
          <w:highlight w:val="yellow"/>
        </w:rPr>
      </w:pPr>
      <w:r w:rsidRPr="00DC5EB6">
        <w:rPr>
          <w:rFonts w:cs="Arial"/>
          <w:sz w:val="24"/>
          <w:szCs w:val="24"/>
          <w:highlight w:val="yellow"/>
          <w:lang w:val="en-GB"/>
        </w:rPr>
        <w:t>3.8</w:t>
      </w:r>
      <w:r w:rsidR="006D2114" w:rsidRPr="00DC5EB6">
        <w:rPr>
          <w:rFonts w:cs="Arial"/>
          <w:sz w:val="24"/>
          <w:szCs w:val="24"/>
          <w:highlight w:val="yellow"/>
          <w:lang w:val="en-GB"/>
        </w:rPr>
        <w:t>)</w:t>
      </w:r>
      <w:r w:rsidR="007A5AEE" w:rsidRPr="00DC5EB6">
        <w:rPr>
          <w:rFonts w:cs="Arial"/>
          <w:sz w:val="24"/>
          <w:szCs w:val="24"/>
          <w:highlight w:val="yellow"/>
        </w:rPr>
        <w:t xml:space="preserve"> </w:t>
      </w:r>
      <w:proofErr w:type="gramStart"/>
      <w:r w:rsidRPr="00DC5EB6">
        <w:rPr>
          <w:rFonts w:cs="Arial"/>
          <w:sz w:val="24"/>
          <w:szCs w:val="24"/>
          <w:highlight w:val="yellow"/>
        </w:rPr>
        <w:t>For</w:t>
      </w:r>
      <w:proofErr w:type="gramEnd"/>
      <w:r w:rsidRPr="00DC5EB6">
        <w:rPr>
          <w:rFonts w:cs="Arial"/>
          <w:sz w:val="24"/>
          <w:szCs w:val="24"/>
          <w:highlight w:val="yellow"/>
        </w:rPr>
        <w:t xml:space="preserve"> </w:t>
      </w:r>
      <w:r w:rsidR="00EB56AA" w:rsidRPr="00DC5EB6">
        <w:rPr>
          <w:rFonts w:cs="Arial"/>
          <w:sz w:val="24"/>
          <w:szCs w:val="24"/>
          <w:highlight w:val="yellow"/>
        </w:rPr>
        <w:t xml:space="preserve">the </w:t>
      </w:r>
      <w:r w:rsidRPr="00DC5EB6">
        <w:rPr>
          <w:rFonts w:cs="Arial"/>
          <w:sz w:val="24"/>
          <w:szCs w:val="24"/>
          <w:highlight w:val="yellow"/>
        </w:rPr>
        <w:t>dynamic culture</w:t>
      </w:r>
      <w:r w:rsidR="00EB56AA" w:rsidRPr="00DC5EB6">
        <w:rPr>
          <w:rFonts w:cs="Arial"/>
          <w:sz w:val="24"/>
          <w:szCs w:val="24"/>
          <w:highlight w:val="yellow"/>
        </w:rPr>
        <w:t xml:space="preserve">, </w:t>
      </w:r>
      <w:r w:rsidR="002F2286" w:rsidRPr="00DC5EB6">
        <w:rPr>
          <w:rFonts w:cs="Arial"/>
          <w:sz w:val="24"/>
          <w:szCs w:val="24"/>
          <w:highlight w:val="yellow"/>
        </w:rPr>
        <w:t>fix the SIS-</w:t>
      </w:r>
      <w:proofErr w:type="spellStart"/>
      <w:r w:rsidR="002F2286" w:rsidRPr="00DC5EB6">
        <w:rPr>
          <w:rFonts w:cs="Arial"/>
          <w:sz w:val="24"/>
          <w:szCs w:val="24"/>
          <w:highlight w:val="yellow"/>
        </w:rPr>
        <w:t>Muc</w:t>
      </w:r>
      <w:proofErr w:type="spellEnd"/>
      <w:r w:rsidR="002F2286" w:rsidRPr="00DC5EB6">
        <w:rPr>
          <w:rFonts w:cs="Arial"/>
          <w:sz w:val="24"/>
          <w:szCs w:val="24"/>
          <w:highlight w:val="yellow"/>
        </w:rPr>
        <w:t xml:space="preserve"> between two metal rings and seed primary </w:t>
      </w:r>
      <w:proofErr w:type="spellStart"/>
      <w:r w:rsidR="002F2286" w:rsidRPr="00DC5EB6">
        <w:rPr>
          <w:rFonts w:cs="Arial"/>
          <w:sz w:val="24"/>
          <w:szCs w:val="24"/>
          <w:highlight w:val="yellow"/>
        </w:rPr>
        <w:t>mvECs</w:t>
      </w:r>
      <w:proofErr w:type="spellEnd"/>
      <w:r w:rsidR="002F2286" w:rsidRPr="00DC5EB6">
        <w:rPr>
          <w:rFonts w:cs="Arial"/>
          <w:sz w:val="24"/>
          <w:szCs w:val="24"/>
          <w:highlight w:val="yellow"/>
        </w:rPr>
        <w:t xml:space="preserve"> as described in 3.</w:t>
      </w:r>
      <w:r w:rsidR="000D4634" w:rsidRPr="00DC5EB6">
        <w:rPr>
          <w:rFonts w:cs="Arial"/>
          <w:sz w:val="24"/>
          <w:szCs w:val="24"/>
          <w:highlight w:val="yellow"/>
        </w:rPr>
        <w:t>2.1</w:t>
      </w:r>
      <w:r w:rsidR="002F2286" w:rsidRPr="00DC5EB6">
        <w:rPr>
          <w:rFonts w:cs="Arial"/>
          <w:sz w:val="24"/>
          <w:szCs w:val="24"/>
          <w:highlight w:val="yellow"/>
        </w:rPr>
        <w:t>. After 3 days remove the SIS-</w:t>
      </w:r>
      <w:proofErr w:type="spellStart"/>
      <w:r w:rsidR="002F2286" w:rsidRPr="00DC5EB6">
        <w:rPr>
          <w:rFonts w:cs="Arial"/>
          <w:sz w:val="24"/>
          <w:szCs w:val="24"/>
          <w:highlight w:val="yellow"/>
        </w:rPr>
        <w:t>Muc</w:t>
      </w:r>
      <w:proofErr w:type="spellEnd"/>
      <w:r w:rsidR="002F2286" w:rsidRPr="00DC5EB6">
        <w:rPr>
          <w:rFonts w:cs="Arial"/>
          <w:sz w:val="24"/>
          <w:szCs w:val="24"/>
          <w:highlight w:val="yellow"/>
        </w:rPr>
        <w:t xml:space="preserve"> from the metal rings and insert</w:t>
      </w:r>
      <w:r w:rsidR="008878C4" w:rsidRPr="00DC5EB6">
        <w:rPr>
          <w:rFonts w:cs="Arial"/>
          <w:sz w:val="24"/>
          <w:szCs w:val="24"/>
          <w:highlight w:val="yellow"/>
        </w:rPr>
        <w:t xml:space="preserve"> the membrane</w:t>
      </w:r>
      <w:r w:rsidR="002F2286" w:rsidRPr="00DC5EB6">
        <w:rPr>
          <w:rFonts w:cs="Arial"/>
          <w:sz w:val="24"/>
          <w:szCs w:val="24"/>
          <w:highlight w:val="yellow"/>
        </w:rPr>
        <w:t xml:space="preserve"> in</w:t>
      </w:r>
      <w:r w:rsidR="008878C4" w:rsidRPr="00DC5EB6">
        <w:rPr>
          <w:rFonts w:cs="Arial"/>
          <w:sz w:val="24"/>
          <w:szCs w:val="24"/>
          <w:highlight w:val="yellow"/>
        </w:rPr>
        <w:t>to</w:t>
      </w:r>
      <w:r w:rsidR="002F2286" w:rsidRPr="00DC5EB6">
        <w:rPr>
          <w:rFonts w:cs="Arial"/>
          <w:sz w:val="24"/>
          <w:szCs w:val="24"/>
          <w:highlight w:val="yellow"/>
        </w:rPr>
        <w:t xml:space="preserve"> the flow reactor</w:t>
      </w:r>
      <w:del w:id="55" w:author="Corinna Moll" w:date="2013-02-18T09:56:00Z">
        <w:r w:rsidR="002F2286" w:rsidRPr="00DC5EB6">
          <w:rPr>
            <w:rFonts w:cs="Arial"/>
            <w:sz w:val="24"/>
            <w:szCs w:val="24"/>
            <w:highlight w:val="yellow"/>
          </w:rPr>
          <w:delText>.</w:delText>
        </w:r>
      </w:del>
      <w:ins w:id="56" w:author="Corinna Moll" w:date="2013-02-18T09:56:00Z">
        <w:r w:rsidR="007951F5">
          <w:rPr>
            <w:rFonts w:cs="Arial"/>
            <w:sz w:val="24"/>
            <w:szCs w:val="24"/>
            <w:highlight w:val="yellow"/>
          </w:rPr>
          <w:t xml:space="preserve"> (see figure 2C/D)</w:t>
        </w:r>
        <w:r w:rsidR="002F2286" w:rsidRPr="00DC5EB6">
          <w:rPr>
            <w:rFonts w:cs="Arial"/>
            <w:sz w:val="24"/>
            <w:szCs w:val="24"/>
            <w:highlight w:val="yellow"/>
          </w:rPr>
          <w:t>.</w:t>
        </w:r>
      </w:ins>
      <w:r w:rsidR="002F2286" w:rsidRPr="00DC5EB6">
        <w:rPr>
          <w:rFonts w:cs="Arial"/>
          <w:sz w:val="24"/>
          <w:szCs w:val="24"/>
          <w:highlight w:val="yellow"/>
        </w:rPr>
        <w:t xml:space="preserve">  </w:t>
      </w:r>
      <w:r w:rsidR="008878C4" w:rsidRPr="00DC5EB6">
        <w:rPr>
          <w:rFonts w:cs="Arial"/>
          <w:sz w:val="24"/>
          <w:szCs w:val="24"/>
          <w:highlight w:val="yellow"/>
        </w:rPr>
        <w:t>Apply</w:t>
      </w:r>
      <w:r w:rsidR="002F2286" w:rsidRPr="00DC5EB6">
        <w:rPr>
          <w:rFonts w:cs="Arial"/>
          <w:sz w:val="24"/>
          <w:szCs w:val="24"/>
          <w:highlight w:val="yellow"/>
        </w:rPr>
        <w:t xml:space="preserve"> </w:t>
      </w:r>
      <w:r w:rsidR="008878C4" w:rsidRPr="00DC5EB6">
        <w:rPr>
          <w:rFonts w:cs="Arial"/>
          <w:sz w:val="24"/>
          <w:szCs w:val="24"/>
          <w:highlight w:val="yellow"/>
        </w:rPr>
        <w:t xml:space="preserve">the primary dermal fibroblasts and tumor cells with a syringe and cannula onto the matrix in the bioreactor, and allow the cells to adhere for </w:t>
      </w:r>
      <w:r w:rsidR="00CA78C0" w:rsidRPr="00DC5EB6">
        <w:rPr>
          <w:rFonts w:cs="Arial"/>
          <w:sz w:val="24"/>
          <w:szCs w:val="24"/>
          <w:highlight w:val="yellow"/>
        </w:rPr>
        <w:t xml:space="preserve">3 hours before filling the bioreactor system with culture medium. </w:t>
      </w:r>
    </w:p>
    <w:p w14:paraId="0949A0B5" w14:textId="77777777" w:rsidR="00CA78C0" w:rsidRPr="00DC5EB6" w:rsidRDefault="00CA78C0" w:rsidP="005C2A1A">
      <w:pPr>
        <w:spacing w:after="0" w:line="240" w:lineRule="auto"/>
        <w:rPr>
          <w:rFonts w:cs="Arial"/>
          <w:sz w:val="24"/>
          <w:szCs w:val="24"/>
          <w:highlight w:val="yellow"/>
        </w:rPr>
      </w:pPr>
    </w:p>
    <w:p w14:paraId="68A6ED29" w14:textId="77777777" w:rsidR="004633DA" w:rsidRPr="00DC5EB6" w:rsidRDefault="00CA78C0" w:rsidP="005C2A1A">
      <w:pPr>
        <w:spacing w:after="0" w:line="240" w:lineRule="auto"/>
        <w:rPr>
          <w:rFonts w:cs="Arial"/>
          <w:sz w:val="24"/>
          <w:szCs w:val="24"/>
          <w:highlight w:val="yellow"/>
        </w:rPr>
      </w:pPr>
      <w:r w:rsidRPr="00DC5EB6">
        <w:rPr>
          <w:rFonts w:cs="Arial"/>
          <w:sz w:val="24"/>
          <w:szCs w:val="24"/>
          <w:highlight w:val="yellow"/>
        </w:rPr>
        <w:t xml:space="preserve">3.9) On the following day dynamic culture conditions with constant medium flow (3.8 ml/ min, </w:t>
      </w:r>
      <w:r w:rsidRPr="00DC5EB6">
        <w:rPr>
          <w:highlight w:val="yellow"/>
        </w:rPr>
        <w:t>37°C and 5% CO</w:t>
      </w:r>
      <w:r w:rsidRPr="00DC5EB6">
        <w:rPr>
          <w:sz w:val="14"/>
          <w:szCs w:val="14"/>
          <w:highlight w:val="yellow"/>
        </w:rPr>
        <w:t>2</w:t>
      </w:r>
      <w:r w:rsidRPr="00DC5EB6">
        <w:rPr>
          <w:rFonts w:cs="Arial"/>
          <w:sz w:val="24"/>
          <w:szCs w:val="24"/>
          <w:highlight w:val="yellow"/>
        </w:rPr>
        <w:t xml:space="preserve">) can be initiated. The dynamic culture is maintained for 14 days, culture medium is changed after 7 days, </w:t>
      </w:r>
    </w:p>
    <w:p w14:paraId="66E51A94" w14:textId="77777777" w:rsidR="004633DA" w:rsidRPr="00DC5EB6" w:rsidRDefault="004633DA" w:rsidP="005C2A1A">
      <w:pPr>
        <w:spacing w:after="0" w:line="240" w:lineRule="auto"/>
        <w:rPr>
          <w:sz w:val="24"/>
          <w:highlight w:val="yellow"/>
          <w:lang w:val="en-GB"/>
          <w:rPrChange w:id="57" w:author="Corinna Moll" w:date="2013-02-18T09:56:00Z">
            <w:rPr>
              <w:sz w:val="24"/>
              <w:highlight w:val="yellow"/>
            </w:rPr>
          </w:rPrChange>
        </w:rPr>
      </w:pPr>
    </w:p>
    <w:p w14:paraId="61997F4B" w14:textId="77777777" w:rsidR="004325ED" w:rsidRPr="00DC5EB6" w:rsidRDefault="006E7018" w:rsidP="004325ED">
      <w:pPr>
        <w:spacing w:after="0" w:line="240" w:lineRule="auto"/>
        <w:rPr>
          <w:del w:id="58" w:author="Corinna Moll" w:date="2013-02-18T09:56:00Z"/>
          <w:rFonts w:cs="Arial"/>
          <w:sz w:val="24"/>
          <w:szCs w:val="24"/>
          <w:highlight w:val="yellow"/>
          <w:lang w:val="en-GB"/>
        </w:rPr>
      </w:pPr>
      <w:del w:id="59" w:author="Corinna Moll" w:date="2013-02-18T09:56:00Z">
        <w:r w:rsidRPr="00DC5EB6">
          <w:rPr>
            <w:rFonts w:cs="Arial"/>
            <w:sz w:val="24"/>
            <w:szCs w:val="24"/>
            <w:highlight w:val="yellow"/>
          </w:rPr>
          <w:delText>3.10</w:delText>
        </w:r>
        <w:r w:rsidR="006D2114" w:rsidRPr="00DC5EB6">
          <w:rPr>
            <w:rFonts w:cs="Arial"/>
            <w:sz w:val="24"/>
            <w:szCs w:val="24"/>
            <w:highlight w:val="yellow"/>
          </w:rPr>
          <w:delText>)</w:delText>
        </w:r>
        <w:r w:rsidR="00FC0ED2" w:rsidRPr="00DC5EB6">
          <w:rPr>
            <w:rFonts w:cs="Arial"/>
            <w:sz w:val="24"/>
            <w:szCs w:val="24"/>
            <w:highlight w:val="yellow"/>
          </w:rPr>
          <w:delText xml:space="preserve"> </w:delText>
        </w:r>
        <w:r w:rsidR="00262102" w:rsidRPr="00DC5EB6">
          <w:rPr>
            <w:rFonts w:cs="Arial"/>
            <w:sz w:val="24"/>
            <w:szCs w:val="24"/>
            <w:highlight w:val="yellow"/>
          </w:rPr>
          <w:delText>A</w:delText>
        </w:r>
        <w:r w:rsidR="00FC0ED2" w:rsidRPr="00DC5EB6">
          <w:rPr>
            <w:rFonts w:cs="Arial"/>
            <w:sz w:val="24"/>
            <w:szCs w:val="24"/>
            <w:highlight w:val="yellow"/>
          </w:rPr>
          <w:delText xml:space="preserve">nother </w:delText>
        </w:r>
        <w:r w:rsidR="00267EB1">
          <w:rPr>
            <w:rFonts w:cs="Arial"/>
            <w:sz w:val="24"/>
            <w:szCs w:val="24"/>
            <w:highlight w:val="yellow"/>
          </w:rPr>
          <w:delText>option</w:delText>
        </w:r>
        <w:r w:rsidR="00267EB1" w:rsidRPr="00DC5EB6">
          <w:rPr>
            <w:rFonts w:cs="Arial"/>
            <w:sz w:val="24"/>
            <w:szCs w:val="24"/>
            <w:highlight w:val="yellow"/>
          </w:rPr>
          <w:delText xml:space="preserve"> </w:delText>
        </w:r>
        <w:r w:rsidR="00FC0ED2" w:rsidRPr="00DC5EB6">
          <w:rPr>
            <w:rFonts w:cs="Arial"/>
            <w:sz w:val="24"/>
            <w:szCs w:val="24"/>
            <w:highlight w:val="yellow"/>
          </w:rPr>
          <w:delText xml:space="preserve">is to leave the </w:delText>
        </w:r>
        <w:r w:rsidR="009226F3" w:rsidRPr="00DC5EB6">
          <w:rPr>
            <w:rFonts w:cs="Arial"/>
            <w:sz w:val="24"/>
            <w:szCs w:val="24"/>
            <w:highlight w:val="yellow"/>
          </w:rPr>
          <w:delText xml:space="preserve">BioVaSc </w:delText>
        </w:r>
        <w:r w:rsidR="00FC0ED2" w:rsidRPr="00DC5EB6">
          <w:rPr>
            <w:rFonts w:cs="Arial"/>
            <w:sz w:val="24"/>
            <w:szCs w:val="24"/>
            <w:highlight w:val="yellow"/>
          </w:rPr>
          <w:delText xml:space="preserve">complete and reseed the </w:delText>
        </w:r>
        <w:r w:rsidR="000D4634" w:rsidRPr="00DC5EB6">
          <w:rPr>
            <w:rFonts w:cs="Arial"/>
            <w:sz w:val="24"/>
            <w:szCs w:val="24"/>
            <w:highlight w:val="yellow"/>
          </w:rPr>
          <w:delText xml:space="preserve">preserved </w:delText>
        </w:r>
        <w:r w:rsidR="00FC0ED2" w:rsidRPr="00DC5EB6">
          <w:rPr>
            <w:rFonts w:cs="Arial"/>
            <w:sz w:val="24"/>
            <w:szCs w:val="24"/>
            <w:highlight w:val="yellow"/>
          </w:rPr>
          <w:delText xml:space="preserve">blood vessel structures with </w:delText>
        </w:r>
        <w:r w:rsidR="00612BDD" w:rsidRPr="00DC5EB6">
          <w:rPr>
            <w:rFonts w:cs="Arial"/>
            <w:sz w:val="24"/>
            <w:szCs w:val="24"/>
            <w:highlight w:val="yellow"/>
          </w:rPr>
          <w:delText xml:space="preserve">endothelial cells </w:delText>
        </w:r>
        <w:r w:rsidR="00FC0ED2" w:rsidRPr="00DC5EB6">
          <w:rPr>
            <w:rFonts w:cs="Arial"/>
            <w:sz w:val="24"/>
            <w:szCs w:val="24"/>
            <w:highlight w:val="yellow"/>
          </w:rPr>
          <w:delText>and fill the lumen of the scaffold with another cell type</w:delText>
        </w:r>
        <w:r w:rsidR="00262102" w:rsidRPr="00DC5EB6">
          <w:rPr>
            <w:rFonts w:cs="Arial"/>
            <w:sz w:val="24"/>
            <w:szCs w:val="24"/>
            <w:highlight w:val="yellow"/>
          </w:rPr>
          <w:delText>.</w:delText>
        </w:r>
        <w:r w:rsidR="000D4634" w:rsidRPr="00DC5EB6">
          <w:rPr>
            <w:rFonts w:cs="Arial"/>
            <w:sz w:val="24"/>
            <w:szCs w:val="24"/>
            <w:highlight w:val="yellow"/>
          </w:rPr>
          <w:delText xml:space="preserve"> </w:delText>
        </w:r>
        <w:r w:rsidR="004325ED" w:rsidRPr="00DC5EB6">
          <w:rPr>
            <w:rFonts w:cs="Arial"/>
            <w:sz w:val="24"/>
            <w:szCs w:val="24"/>
            <w:highlight w:val="yellow"/>
            <w:lang w:val="en-GB"/>
          </w:rPr>
          <w:delText>In order to imitate the biological heartbeat of a human being</w:delText>
        </w:r>
        <w:r w:rsidR="00267EB1">
          <w:rPr>
            <w:rFonts w:cs="Arial"/>
            <w:sz w:val="24"/>
            <w:szCs w:val="24"/>
            <w:highlight w:val="yellow"/>
            <w:lang w:val="en-GB"/>
          </w:rPr>
          <w:delText>,</w:delText>
        </w:r>
        <w:r w:rsidR="004325ED" w:rsidRPr="00DC5EB6">
          <w:rPr>
            <w:rFonts w:cs="Arial"/>
            <w:sz w:val="24"/>
            <w:szCs w:val="24"/>
            <w:highlight w:val="yellow"/>
            <w:lang w:val="en-GB"/>
          </w:rPr>
          <w:delText xml:space="preserve"> the bioreactor of the dynamic </w:delText>
        </w:r>
        <w:r w:rsidR="004325ED" w:rsidRPr="00DC5EB6">
          <w:rPr>
            <w:rFonts w:cs="Arial"/>
            <w:i/>
            <w:sz w:val="24"/>
            <w:szCs w:val="24"/>
            <w:highlight w:val="yellow"/>
            <w:lang w:val="en-GB"/>
          </w:rPr>
          <w:delText xml:space="preserve">in vitro </w:delText>
        </w:r>
        <w:r w:rsidR="004325ED" w:rsidRPr="00DC5EB6">
          <w:rPr>
            <w:rFonts w:cs="Arial"/>
            <w:sz w:val="24"/>
            <w:szCs w:val="24"/>
            <w:highlight w:val="yellow"/>
            <w:lang w:val="en-GB"/>
          </w:rPr>
          <w:delText xml:space="preserve">system is adjusted to </w:delText>
        </w:r>
        <w:r w:rsidR="004325ED" w:rsidRPr="00DC5EB6">
          <w:rPr>
            <w:rFonts w:cs="Arial"/>
            <w:i/>
            <w:sz w:val="24"/>
            <w:szCs w:val="24"/>
            <w:highlight w:val="yellow"/>
            <w:lang w:val="en-GB"/>
          </w:rPr>
          <w:delText>in vivo</w:delText>
        </w:r>
        <w:r w:rsidR="004325ED" w:rsidRPr="00DC5EB6">
          <w:rPr>
            <w:rFonts w:cs="Arial"/>
            <w:sz w:val="24"/>
            <w:szCs w:val="24"/>
            <w:highlight w:val="yellow"/>
            <w:lang w:val="en-GB"/>
          </w:rPr>
          <w:delText xml:space="preserve"> conditions, such as the blood flow through our loop system with a peristaltic pump (500ml/min) or puls</w:delText>
        </w:r>
        <w:r w:rsidR="00CA78C0" w:rsidRPr="00DC5EB6">
          <w:rPr>
            <w:rFonts w:cs="Arial"/>
            <w:sz w:val="24"/>
            <w:szCs w:val="24"/>
            <w:highlight w:val="yellow"/>
            <w:lang w:val="en-GB"/>
          </w:rPr>
          <w:delText>e</w:delText>
        </w:r>
        <w:r w:rsidR="004325ED" w:rsidRPr="00DC5EB6">
          <w:rPr>
            <w:rFonts w:cs="Arial"/>
            <w:sz w:val="24"/>
            <w:szCs w:val="24"/>
            <w:highlight w:val="yellow"/>
            <w:lang w:val="en-GB"/>
          </w:rPr>
          <w:delText xml:space="preserve"> rates from 60-180 beats/min. Further</w:delText>
        </w:r>
        <w:r w:rsidR="00267EB1">
          <w:rPr>
            <w:rFonts w:cs="Arial"/>
            <w:sz w:val="24"/>
            <w:szCs w:val="24"/>
            <w:highlight w:val="yellow"/>
            <w:lang w:val="en-GB"/>
          </w:rPr>
          <w:delText>,</w:delText>
        </w:r>
        <w:r w:rsidR="004325ED" w:rsidRPr="00DC5EB6">
          <w:rPr>
            <w:rFonts w:cs="Arial"/>
            <w:sz w:val="24"/>
            <w:szCs w:val="24"/>
            <w:highlight w:val="yellow"/>
            <w:lang w:val="en-GB"/>
          </w:rPr>
          <w:delText xml:space="preserve"> the blood pressure is set</w:delText>
        </w:r>
        <w:r w:rsidR="000D4634" w:rsidRPr="00DC5EB6">
          <w:rPr>
            <w:rFonts w:cs="Arial"/>
            <w:sz w:val="24"/>
            <w:szCs w:val="24"/>
            <w:highlight w:val="yellow"/>
            <w:lang w:val="en-GB"/>
          </w:rPr>
          <w:delText xml:space="preserve"> to</w:delText>
        </w:r>
        <w:r w:rsidR="004325ED" w:rsidRPr="00DC5EB6">
          <w:rPr>
            <w:rFonts w:cs="Arial"/>
            <w:sz w:val="24"/>
            <w:szCs w:val="24"/>
            <w:highlight w:val="yellow"/>
            <w:lang w:val="en-GB"/>
          </w:rPr>
          <w:delText xml:space="preserve"> 80 to 120 ± 30 mmHg, with a standard deviation volume of 0 – 10 ml/stroke. </w:delText>
        </w:r>
      </w:del>
    </w:p>
    <w:p w14:paraId="58B54EEA" w14:textId="77777777" w:rsidR="004633DA" w:rsidRPr="00DC5EB6" w:rsidRDefault="004633DA" w:rsidP="005C2A1A">
      <w:pPr>
        <w:spacing w:after="0" w:line="240" w:lineRule="auto"/>
        <w:rPr>
          <w:del w:id="60" w:author="Corinna Moll" w:date="2013-02-18T09:56:00Z"/>
          <w:rFonts w:cs="Arial"/>
          <w:sz w:val="24"/>
          <w:szCs w:val="24"/>
          <w:highlight w:val="yellow"/>
          <w:lang w:val="en-GB"/>
        </w:rPr>
      </w:pPr>
    </w:p>
    <w:p w14:paraId="7E39940D" w14:textId="3EA14BB6" w:rsidR="001D77C3" w:rsidRPr="0015779E" w:rsidRDefault="006E7018" w:rsidP="005C2A1A">
      <w:pPr>
        <w:spacing w:after="0" w:line="240" w:lineRule="auto"/>
        <w:rPr>
          <w:rFonts w:cs="Arial"/>
          <w:sz w:val="24"/>
          <w:szCs w:val="24"/>
          <w:lang w:val="en-GB"/>
        </w:rPr>
      </w:pPr>
      <w:del w:id="61" w:author="Corinna Moll" w:date="2013-02-18T09:56:00Z">
        <w:r w:rsidRPr="00DC5EB6">
          <w:rPr>
            <w:rFonts w:cs="Arial"/>
            <w:sz w:val="24"/>
            <w:szCs w:val="24"/>
            <w:highlight w:val="yellow"/>
            <w:lang w:val="en-GB"/>
          </w:rPr>
          <w:delText>3.11</w:delText>
        </w:r>
      </w:del>
      <w:ins w:id="62" w:author="Corinna Moll" w:date="2013-02-18T09:56:00Z">
        <w:r w:rsidRPr="00DC5EB6">
          <w:rPr>
            <w:rFonts w:cs="Arial"/>
            <w:sz w:val="24"/>
            <w:szCs w:val="24"/>
            <w:highlight w:val="yellow"/>
            <w:lang w:val="en-GB"/>
          </w:rPr>
          <w:t>3.1</w:t>
        </w:r>
        <w:r w:rsidR="007951F5">
          <w:rPr>
            <w:rFonts w:cs="Arial"/>
            <w:sz w:val="24"/>
            <w:szCs w:val="24"/>
            <w:highlight w:val="yellow"/>
            <w:lang w:val="en-GB"/>
          </w:rPr>
          <w:t>0</w:t>
        </w:r>
      </w:ins>
      <w:r w:rsidR="001D77C3" w:rsidRPr="00DC5EB6">
        <w:rPr>
          <w:rFonts w:cs="Arial"/>
          <w:sz w:val="24"/>
          <w:szCs w:val="24"/>
          <w:highlight w:val="yellow"/>
          <w:lang w:val="en-GB"/>
        </w:rPr>
        <w:t xml:space="preserve">) </w:t>
      </w:r>
      <w:proofErr w:type="gramStart"/>
      <w:r w:rsidR="000D4634" w:rsidRPr="00DC5EB6">
        <w:rPr>
          <w:rFonts w:cs="Arial"/>
          <w:sz w:val="24"/>
          <w:szCs w:val="24"/>
          <w:highlight w:val="yellow"/>
          <w:lang w:val="en-GB"/>
        </w:rPr>
        <w:t>T</w:t>
      </w:r>
      <w:r w:rsidR="0047108B" w:rsidRPr="00DC5EB6">
        <w:rPr>
          <w:rFonts w:cs="Arial"/>
          <w:sz w:val="24"/>
          <w:szCs w:val="24"/>
          <w:highlight w:val="yellow"/>
          <w:lang w:val="en-GB"/>
        </w:rPr>
        <w:t>he</w:t>
      </w:r>
      <w:proofErr w:type="gramEnd"/>
      <w:r w:rsidR="0047108B" w:rsidRPr="00DC5EB6">
        <w:rPr>
          <w:rFonts w:cs="Arial"/>
          <w:sz w:val="24"/>
          <w:szCs w:val="24"/>
          <w:highlight w:val="yellow"/>
          <w:lang w:val="en-GB"/>
        </w:rPr>
        <w:t xml:space="preserve"> dynamic test setup is cultured in a </w:t>
      </w:r>
      <w:r w:rsidR="001D77C3" w:rsidRPr="00DC5EB6">
        <w:rPr>
          <w:rFonts w:cs="Arial"/>
          <w:sz w:val="24"/>
          <w:szCs w:val="24"/>
          <w:highlight w:val="yellow"/>
          <w:lang w:val="en-GB"/>
        </w:rPr>
        <w:t>self-constructed incubator that provides</w:t>
      </w:r>
      <w:r w:rsidR="0047108B" w:rsidRPr="00DC5EB6">
        <w:rPr>
          <w:rFonts w:cs="Arial"/>
          <w:sz w:val="24"/>
          <w:szCs w:val="24"/>
          <w:highlight w:val="yellow"/>
          <w:lang w:val="en-GB"/>
        </w:rPr>
        <w:t xml:space="preserve"> media</w:t>
      </w:r>
      <w:r w:rsidR="001D77C3" w:rsidRPr="00DC5EB6">
        <w:rPr>
          <w:rFonts w:cs="Arial"/>
          <w:sz w:val="24"/>
          <w:szCs w:val="24"/>
          <w:highlight w:val="yellow"/>
          <w:lang w:val="en-GB"/>
        </w:rPr>
        <w:t xml:space="preserve"> flow</w:t>
      </w:r>
      <w:r w:rsidR="0047108B" w:rsidRPr="00DC5EB6">
        <w:rPr>
          <w:rFonts w:cs="Arial"/>
          <w:sz w:val="24"/>
          <w:szCs w:val="24"/>
          <w:highlight w:val="yellow"/>
          <w:lang w:val="en-GB"/>
        </w:rPr>
        <w:t xml:space="preserve"> through a pump</w:t>
      </w:r>
      <w:r w:rsidR="001D77C3" w:rsidRPr="00DC5EB6">
        <w:rPr>
          <w:rFonts w:cs="Arial"/>
          <w:sz w:val="24"/>
          <w:szCs w:val="24"/>
          <w:highlight w:val="yellow"/>
          <w:lang w:val="en-GB"/>
        </w:rPr>
        <w:t xml:space="preserve"> and </w:t>
      </w:r>
      <w:r w:rsidR="0047108B" w:rsidRPr="00DC5EB6">
        <w:rPr>
          <w:rFonts w:cs="Arial"/>
          <w:sz w:val="24"/>
          <w:szCs w:val="24"/>
          <w:highlight w:val="yellow"/>
          <w:lang w:val="en-GB"/>
        </w:rPr>
        <w:t>the necessary temperature and CO</w:t>
      </w:r>
      <w:r w:rsidR="0047108B" w:rsidRPr="00DC5EB6">
        <w:rPr>
          <w:rFonts w:cs="Arial"/>
          <w:sz w:val="24"/>
          <w:szCs w:val="24"/>
          <w:highlight w:val="yellow"/>
          <w:vertAlign w:val="subscript"/>
          <w:lang w:val="en-GB"/>
        </w:rPr>
        <w:t>2</w:t>
      </w:r>
      <w:r w:rsidR="0047108B" w:rsidRPr="00DC5EB6">
        <w:rPr>
          <w:rFonts w:cs="Arial"/>
          <w:sz w:val="24"/>
          <w:szCs w:val="24"/>
          <w:highlight w:val="yellow"/>
          <w:lang w:val="en-GB"/>
        </w:rPr>
        <w:t xml:space="preserve"> content.</w:t>
      </w:r>
    </w:p>
    <w:p w14:paraId="01F1B355" w14:textId="77777777" w:rsidR="004633DA" w:rsidRDefault="004633DA" w:rsidP="005C2A1A">
      <w:pPr>
        <w:spacing w:after="0" w:line="240" w:lineRule="auto"/>
        <w:rPr>
          <w:rFonts w:cs="Arial"/>
          <w:b/>
          <w:sz w:val="24"/>
          <w:szCs w:val="24"/>
        </w:rPr>
      </w:pPr>
    </w:p>
    <w:p w14:paraId="30797A0E" w14:textId="77777777" w:rsidR="00B5472D" w:rsidRPr="00EE0527" w:rsidRDefault="00EE0527" w:rsidP="005C2A1A">
      <w:pPr>
        <w:spacing w:after="0" w:line="240" w:lineRule="auto"/>
        <w:rPr>
          <w:rFonts w:cs="Arial"/>
          <w:b/>
          <w:sz w:val="24"/>
          <w:szCs w:val="24"/>
        </w:rPr>
      </w:pPr>
      <w:r w:rsidRPr="00EE0527">
        <w:rPr>
          <w:rFonts w:cs="Arial"/>
          <w:b/>
          <w:sz w:val="24"/>
          <w:szCs w:val="24"/>
        </w:rPr>
        <w:t>4</w:t>
      </w:r>
      <w:r w:rsidR="00B5472D" w:rsidRPr="00EE0527">
        <w:rPr>
          <w:rFonts w:cs="Arial"/>
          <w:b/>
          <w:sz w:val="24"/>
          <w:szCs w:val="24"/>
        </w:rPr>
        <w:t>.) Characterization methods for analysis</w:t>
      </w:r>
    </w:p>
    <w:p w14:paraId="3F4C2B14" w14:textId="77777777" w:rsidR="004633DA" w:rsidRDefault="004633DA" w:rsidP="005C2A1A">
      <w:pPr>
        <w:spacing w:after="0" w:line="240" w:lineRule="auto"/>
        <w:rPr>
          <w:rFonts w:cs="Arial"/>
          <w:b/>
          <w:sz w:val="24"/>
          <w:szCs w:val="24"/>
        </w:rPr>
      </w:pPr>
    </w:p>
    <w:p w14:paraId="681D6D63" w14:textId="77777777" w:rsidR="00D050D3" w:rsidRPr="00D050D3" w:rsidRDefault="00EE0527" w:rsidP="005C2A1A">
      <w:pPr>
        <w:spacing w:after="0" w:line="240" w:lineRule="auto"/>
        <w:rPr>
          <w:rFonts w:cs="Arial"/>
          <w:b/>
          <w:sz w:val="24"/>
          <w:szCs w:val="24"/>
        </w:rPr>
      </w:pPr>
      <w:r>
        <w:rPr>
          <w:rFonts w:cs="Arial"/>
          <w:b/>
          <w:sz w:val="24"/>
          <w:szCs w:val="24"/>
        </w:rPr>
        <w:t>4</w:t>
      </w:r>
      <w:r w:rsidR="00D050D3" w:rsidRPr="00D050D3">
        <w:rPr>
          <w:rFonts w:cs="Arial"/>
          <w:b/>
          <w:sz w:val="24"/>
          <w:szCs w:val="24"/>
        </w:rPr>
        <w:t>.1 Fixing and paraffin-embedding of the seeded collagenous matrix</w:t>
      </w:r>
    </w:p>
    <w:p w14:paraId="4BFA67F9" w14:textId="77777777" w:rsidR="004633DA" w:rsidRDefault="004633DA" w:rsidP="005C2A1A">
      <w:pPr>
        <w:spacing w:after="0" w:line="240" w:lineRule="auto"/>
        <w:rPr>
          <w:rFonts w:cs="Arial"/>
          <w:sz w:val="24"/>
          <w:szCs w:val="24"/>
        </w:rPr>
      </w:pPr>
    </w:p>
    <w:p w14:paraId="6073A2B5" w14:textId="77777777" w:rsidR="00DD4DE1" w:rsidRDefault="00057A9B" w:rsidP="005C2A1A">
      <w:pPr>
        <w:spacing w:after="0" w:line="240" w:lineRule="auto"/>
        <w:rPr>
          <w:rFonts w:cs="Arial"/>
          <w:sz w:val="24"/>
          <w:szCs w:val="24"/>
        </w:rPr>
      </w:pPr>
      <w:r>
        <w:rPr>
          <w:rFonts w:cs="Arial"/>
          <w:sz w:val="24"/>
          <w:szCs w:val="24"/>
        </w:rPr>
        <w:t>4</w:t>
      </w:r>
      <w:r w:rsidR="0013737F">
        <w:rPr>
          <w:rFonts w:cs="Arial"/>
          <w:sz w:val="24"/>
          <w:szCs w:val="24"/>
        </w:rPr>
        <w:t>.</w:t>
      </w:r>
      <w:r w:rsidR="00D050D3">
        <w:rPr>
          <w:rFonts w:cs="Arial"/>
          <w:sz w:val="24"/>
          <w:szCs w:val="24"/>
        </w:rPr>
        <w:t>1.</w:t>
      </w:r>
      <w:r w:rsidR="0013737F">
        <w:rPr>
          <w:rFonts w:cs="Arial"/>
          <w:sz w:val="24"/>
          <w:szCs w:val="24"/>
        </w:rPr>
        <w:t>1 For (</w:t>
      </w:r>
      <w:proofErr w:type="spellStart"/>
      <w:r w:rsidR="0013737F">
        <w:rPr>
          <w:rFonts w:cs="Arial"/>
          <w:sz w:val="24"/>
          <w:szCs w:val="24"/>
        </w:rPr>
        <w:t>immuno</w:t>
      </w:r>
      <w:proofErr w:type="spellEnd"/>
      <w:r w:rsidR="0013737F">
        <w:rPr>
          <w:rFonts w:cs="Arial"/>
          <w:sz w:val="24"/>
          <w:szCs w:val="24"/>
        </w:rPr>
        <w:t xml:space="preserve">-) histological </w:t>
      </w:r>
      <w:r w:rsidR="003115BB">
        <w:rPr>
          <w:rFonts w:cs="Arial"/>
          <w:sz w:val="24"/>
          <w:szCs w:val="24"/>
        </w:rPr>
        <w:t>characterizations remove</w:t>
      </w:r>
      <w:r w:rsidR="0013737F">
        <w:rPr>
          <w:rFonts w:cs="Arial"/>
          <w:sz w:val="24"/>
          <w:szCs w:val="24"/>
        </w:rPr>
        <w:t xml:space="preserve"> </w:t>
      </w:r>
      <w:r w:rsidR="007A2E87">
        <w:rPr>
          <w:rFonts w:cs="Arial"/>
          <w:sz w:val="24"/>
          <w:szCs w:val="24"/>
        </w:rPr>
        <w:t xml:space="preserve">the </w:t>
      </w:r>
      <w:r w:rsidR="0013737F">
        <w:rPr>
          <w:rFonts w:cs="Arial"/>
          <w:sz w:val="24"/>
          <w:szCs w:val="24"/>
        </w:rPr>
        <w:t xml:space="preserve">culture medium and fix the tissue </w:t>
      </w:r>
      <w:r w:rsidR="007121B8">
        <w:rPr>
          <w:rFonts w:cs="Arial"/>
          <w:sz w:val="24"/>
          <w:szCs w:val="24"/>
        </w:rPr>
        <w:t>with 4% paraformaldehyde for 2 </w:t>
      </w:r>
      <w:r w:rsidR="0013737F">
        <w:rPr>
          <w:rFonts w:cs="Arial"/>
          <w:sz w:val="24"/>
          <w:szCs w:val="24"/>
        </w:rPr>
        <w:t>h.</w:t>
      </w:r>
    </w:p>
    <w:p w14:paraId="4F35DF22" w14:textId="77777777" w:rsidR="004633DA" w:rsidRDefault="004633DA" w:rsidP="005C2A1A">
      <w:pPr>
        <w:spacing w:after="0" w:line="240" w:lineRule="auto"/>
        <w:rPr>
          <w:rFonts w:cs="Arial"/>
          <w:sz w:val="24"/>
          <w:szCs w:val="24"/>
        </w:rPr>
      </w:pPr>
    </w:p>
    <w:p w14:paraId="60BDEBF9" w14:textId="77777777" w:rsidR="001E6F19" w:rsidRDefault="00057A9B" w:rsidP="005C2A1A">
      <w:pPr>
        <w:spacing w:after="0" w:line="240" w:lineRule="auto"/>
        <w:rPr>
          <w:rFonts w:cs="Arial"/>
          <w:sz w:val="24"/>
          <w:szCs w:val="24"/>
        </w:rPr>
      </w:pPr>
      <w:r>
        <w:rPr>
          <w:rFonts w:cs="Arial"/>
          <w:sz w:val="24"/>
          <w:szCs w:val="24"/>
        </w:rPr>
        <w:t>4</w:t>
      </w:r>
      <w:r w:rsidR="0013737F">
        <w:rPr>
          <w:rFonts w:cs="Arial"/>
          <w:sz w:val="24"/>
          <w:szCs w:val="24"/>
        </w:rPr>
        <w:t>.</w:t>
      </w:r>
      <w:r w:rsidR="00D050D3">
        <w:rPr>
          <w:rFonts w:cs="Arial"/>
          <w:sz w:val="24"/>
          <w:szCs w:val="24"/>
        </w:rPr>
        <w:t>1.</w:t>
      </w:r>
      <w:r w:rsidR="0013737F">
        <w:rPr>
          <w:rFonts w:cs="Arial"/>
          <w:sz w:val="24"/>
          <w:szCs w:val="24"/>
        </w:rPr>
        <w:t>2 Remove 4%</w:t>
      </w:r>
      <w:r w:rsidR="007121B8">
        <w:rPr>
          <w:rFonts w:cs="Arial"/>
          <w:sz w:val="24"/>
          <w:szCs w:val="24"/>
        </w:rPr>
        <w:t> </w:t>
      </w:r>
      <w:r w:rsidR="0013737F">
        <w:rPr>
          <w:rFonts w:cs="Arial"/>
          <w:sz w:val="24"/>
          <w:szCs w:val="24"/>
        </w:rPr>
        <w:t xml:space="preserve">paraformaldehyde and transfer </w:t>
      </w:r>
      <w:r w:rsidR="007A2E87">
        <w:rPr>
          <w:rFonts w:cs="Arial"/>
          <w:sz w:val="24"/>
          <w:szCs w:val="24"/>
        </w:rPr>
        <w:t xml:space="preserve">the </w:t>
      </w:r>
      <w:r w:rsidR="0013737F">
        <w:rPr>
          <w:rFonts w:cs="Arial"/>
          <w:sz w:val="24"/>
          <w:szCs w:val="24"/>
        </w:rPr>
        <w:t xml:space="preserve">SIS from the metal insert to a tissue embedding cassette. Water the tissue to remove remaining fixative </w:t>
      </w:r>
      <w:r w:rsidR="00FF1F9B">
        <w:rPr>
          <w:rFonts w:cs="Arial"/>
          <w:sz w:val="24"/>
          <w:szCs w:val="24"/>
        </w:rPr>
        <w:t xml:space="preserve">and dehydrate for paraffin </w:t>
      </w:r>
      <w:r w:rsidR="001E6F19">
        <w:rPr>
          <w:rFonts w:cs="Arial"/>
          <w:sz w:val="24"/>
          <w:szCs w:val="24"/>
        </w:rPr>
        <w:t>infiltration</w:t>
      </w:r>
      <w:r w:rsidR="00FF1F9B">
        <w:rPr>
          <w:rFonts w:cs="Arial"/>
          <w:sz w:val="24"/>
          <w:szCs w:val="24"/>
        </w:rPr>
        <w:t>.</w:t>
      </w:r>
    </w:p>
    <w:p w14:paraId="71129A61" w14:textId="77777777" w:rsidR="004633DA" w:rsidRDefault="004633DA" w:rsidP="005C2A1A">
      <w:pPr>
        <w:spacing w:after="0" w:line="240" w:lineRule="auto"/>
        <w:rPr>
          <w:rFonts w:cs="Arial"/>
          <w:sz w:val="24"/>
          <w:szCs w:val="24"/>
        </w:rPr>
      </w:pPr>
    </w:p>
    <w:p w14:paraId="71B95CCB" w14:textId="77777777" w:rsidR="0013737F" w:rsidRDefault="00057A9B" w:rsidP="005C2A1A">
      <w:pPr>
        <w:spacing w:after="0" w:line="240" w:lineRule="auto"/>
        <w:rPr>
          <w:rFonts w:cs="Arial"/>
          <w:sz w:val="24"/>
          <w:szCs w:val="24"/>
        </w:rPr>
      </w:pPr>
      <w:r>
        <w:rPr>
          <w:rFonts w:cs="Arial"/>
          <w:sz w:val="24"/>
          <w:szCs w:val="24"/>
        </w:rPr>
        <w:t>4</w:t>
      </w:r>
      <w:r w:rsidR="001E6F19">
        <w:rPr>
          <w:rFonts w:cs="Arial"/>
          <w:sz w:val="24"/>
          <w:szCs w:val="24"/>
        </w:rPr>
        <w:t>.</w:t>
      </w:r>
      <w:r w:rsidR="00D050D3">
        <w:rPr>
          <w:rFonts w:cs="Arial"/>
          <w:sz w:val="24"/>
          <w:szCs w:val="24"/>
        </w:rPr>
        <w:t>1.</w:t>
      </w:r>
      <w:r w:rsidR="001E6F19">
        <w:rPr>
          <w:rFonts w:cs="Arial"/>
          <w:sz w:val="24"/>
          <w:szCs w:val="24"/>
        </w:rPr>
        <w:t xml:space="preserve">3 </w:t>
      </w:r>
      <w:r w:rsidR="007121B8">
        <w:rPr>
          <w:rFonts w:cs="Arial"/>
          <w:sz w:val="24"/>
          <w:szCs w:val="24"/>
        </w:rPr>
        <w:t>Before embedding in a paraffin block</w:t>
      </w:r>
      <w:r w:rsidR="001E6F19">
        <w:rPr>
          <w:rFonts w:cs="Arial"/>
          <w:sz w:val="24"/>
          <w:szCs w:val="24"/>
        </w:rPr>
        <w:t>,</w:t>
      </w:r>
      <w:r w:rsidR="007121B8">
        <w:rPr>
          <w:rFonts w:cs="Arial"/>
          <w:sz w:val="24"/>
          <w:szCs w:val="24"/>
        </w:rPr>
        <w:t xml:space="preserve"> cut the SIS in </w:t>
      </w:r>
      <w:r w:rsidR="001E6F19">
        <w:rPr>
          <w:rFonts w:cs="Arial"/>
          <w:sz w:val="24"/>
          <w:szCs w:val="24"/>
        </w:rPr>
        <w:t>2</w:t>
      </w:r>
      <w:r w:rsidR="00C55FBE">
        <w:rPr>
          <w:rFonts w:cs="Arial"/>
          <w:sz w:val="24"/>
          <w:szCs w:val="24"/>
        </w:rPr>
        <w:t> -</w:t>
      </w:r>
      <w:r w:rsidR="001E6F19">
        <w:rPr>
          <w:rFonts w:cs="Arial"/>
          <w:sz w:val="24"/>
          <w:szCs w:val="24"/>
        </w:rPr>
        <w:t> 3</w:t>
      </w:r>
      <w:r w:rsidR="007121B8">
        <w:rPr>
          <w:rFonts w:cs="Arial"/>
          <w:sz w:val="24"/>
          <w:szCs w:val="24"/>
        </w:rPr>
        <w:t xml:space="preserve"> slices and place them in a</w:t>
      </w:r>
      <w:r w:rsidR="001E6F19">
        <w:rPr>
          <w:rFonts w:cs="Arial"/>
          <w:sz w:val="24"/>
          <w:szCs w:val="24"/>
        </w:rPr>
        <w:t xml:space="preserve"> paraffin-filled</w:t>
      </w:r>
      <w:r w:rsidR="007121B8">
        <w:rPr>
          <w:rFonts w:cs="Arial"/>
          <w:sz w:val="24"/>
          <w:szCs w:val="24"/>
        </w:rPr>
        <w:t xml:space="preserve"> </w:t>
      </w:r>
      <w:r w:rsidR="001E6F19">
        <w:rPr>
          <w:rFonts w:cs="Arial"/>
          <w:sz w:val="24"/>
          <w:szCs w:val="24"/>
        </w:rPr>
        <w:t>metal base mold so that the cut surfaces face downwards. Add the tissue cassette on top of the mold as a backing.</w:t>
      </w:r>
    </w:p>
    <w:p w14:paraId="6F29C49D" w14:textId="77777777" w:rsidR="004633DA" w:rsidRDefault="004633DA" w:rsidP="005C2A1A">
      <w:pPr>
        <w:spacing w:after="0" w:line="240" w:lineRule="auto"/>
        <w:rPr>
          <w:rFonts w:cs="Arial"/>
          <w:sz w:val="24"/>
          <w:szCs w:val="24"/>
        </w:rPr>
      </w:pPr>
    </w:p>
    <w:p w14:paraId="3068B864" w14:textId="4CE263C0" w:rsidR="007121B8" w:rsidRDefault="00057A9B" w:rsidP="005C2A1A">
      <w:pPr>
        <w:spacing w:after="0" w:line="240" w:lineRule="auto"/>
        <w:rPr>
          <w:rFonts w:cs="Arial"/>
          <w:sz w:val="24"/>
          <w:szCs w:val="24"/>
        </w:rPr>
      </w:pPr>
      <w:r>
        <w:rPr>
          <w:rFonts w:cs="Arial"/>
          <w:sz w:val="24"/>
          <w:szCs w:val="24"/>
        </w:rPr>
        <w:t>4</w:t>
      </w:r>
      <w:r w:rsidR="007121B8">
        <w:rPr>
          <w:rFonts w:cs="Arial"/>
          <w:sz w:val="24"/>
          <w:szCs w:val="24"/>
        </w:rPr>
        <w:t>.</w:t>
      </w:r>
      <w:r w:rsidR="00D050D3">
        <w:rPr>
          <w:rFonts w:cs="Arial"/>
          <w:sz w:val="24"/>
          <w:szCs w:val="24"/>
        </w:rPr>
        <w:t>1.4</w:t>
      </w:r>
      <w:r w:rsidR="007121B8">
        <w:rPr>
          <w:rFonts w:cs="Arial"/>
          <w:sz w:val="24"/>
          <w:szCs w:val="24"/>
        </w:rPr>
        <w:t xml:space="preserve"> Cut 5 µm</w:t>
      </w:r>
      <w:r w:rsidR="001E6F19">
        <w:rPr>
          <w:rFonts w:cs="Arial"/>
          <w:sz w:val="24"/>
          <w:szCs w:val="24"/>
        </w:rPr>
        <w:t xml:space="preserve"> slices </w:t>
      </w:r>
      <w:r w:rsidR="0071388D">
        <w:rPr>
          <w:rFonts w:cs="Arial"/>
          <w:sz w:val="24"/>
          <w:szCs w:val="24"/>
        </w:rPr>
        <w:t xml:space="preserve">and float them on a 40°C water bath for </w:t>
      </w:r>
      <w:del w:id="63" w:author="Corinna Moll" w:date="2013-02-18T09:56:00Z">
        <w:r w:rsidR="0071388D">
          <w:rPr>
            <w:rFonts w:cs="Arial"/>
            <w:sz w:val="24"/>
            <w:szCs w:val="24"/>
          </w:rPr>
          <w:delText>straighting</w:delText>
        </w:r>
      </w:del>
      <w:ins w:id="64" w:author="Corinna Moll" w:date="2013-02-18T09:56:00Z">
        <w:r w:rsidR="0071388D">
          <w:rPr>
            <w:rFonts w:cs="Arial"/>
            <w:sz w:val="24"/>
            <w:szCs w:val="24"/>
          </w:rPr>
          <w:t>straight</w:t>
        </w:r>
        <w:r w:rsidR="00E031C4">
          <w:rPr>
            <w:rFonts w:cs="Arial"/>
            <w:sz w:val="24"/>
            <w:szCs w:val="24"/>
          </w:rPr>
          <w:t>en</w:t>
        </w:r>
        <w:r w:rsidR="0071388D">
          <w:rPr>
            <w:rFonts w:cs="Arial"/>
            <w:sz w:val="24"/>
            <w:szCs w:val="24"/>
          </w:rPr>
          <w:t>ing</w:t>
        </w:r>
      </w:ins>
      <w:r w:rsidR="0071388D">
        <w:rPr>
          <w:rFonts w:cs="Arial"/>
          <w:sz w:val="24"/>
          <w:szCs w:val="24"/>
        </w:rPr>
        <w:t xml:space="preserve">, then mount slides onto suitable </w:t>
      </w:r>
      <w:r w:rsidR="008909CC">
        <w:rPr>
          <w:rFonts w:cs="Arial"/>
          <w:sz w:val="24"/>
          <w:szCs w:val="24"/>
        </w:rPr>
        <w:t>glas</w:t>
      </w:r>
      <w:r w:rsidR="00EE48BB">
        <w:rPr>
          <w:rFonts w:cs="Arial"/>
          <w:sz w:val="24"/>
          <w:szCs w:val="24"/>
        </w:rPr>
        <w:t>s</w:t>
      </w:r>
      <w:r w:rsidR="008909CC">
        <w:rPr>
          <w:rFonts w:cs="Arial"/>
          <w:sz w:val="24"/>
          <w:szCs w:val="24"/>
        </w:rPr>
        <w:t xml:space="preserve"> slides. U</w:t>
      </w:r>
      <w:r w:rsidR="0071388D">
        <w:rPr>
          <w:rFonts w:cs="Arial"/>
          <w:sz w:val="24"/>
          <w:szCs w:val="24"/>
        </w:rPr>
        <w:t>ncoated slides</w:t>
      </w:r>
      <w:r w:rsidR="008909CC">
        <w:rPr>
          <w:rFonts w:cs="Arial"/>
          <w:sz w:val="24"/>
          <w:szCs w:val="24"/>
        </w:rPr>
        <w:t xml:space="preserve"> are used</w:t>
      </w:r>
      <w:r w:rsidR="0071388D">
        <w:rPr>
          <w:rFonts w:cs="Arial"/>
          <w:sz w:val="24"/>
          <w:szCs w:val="24"/>
        </w:rPr>
        <w:t xml:space="preserve"> for H&amp;E-stains, </w:t>
      </w:r>
      <w:proofErr w:type="spellStart"/>
      <w:r w:rsidR="0071388D">
        <w:rPr>
          <w:rFonts w:cs="Arial"/>
          <w:sz w:val="24"/>
          <w:szCs w:val="24"/>
        </w:rPr>
        <w:t>polylysine</w:t>
      </w:r>
      <w:proofErr w:type="spellEnd"/>
      <w:r w:rsidR="0071388D">
        <w:rPr>
          <w:rFonts w:cs="Arial"/>
          <w:sz w:val="24"/>
          <w:szCs w:val="24"/>
        </w:rPr>
        <w:t xml:space="preserve">-coated slides for </w:t>
      </w:r>
      <w:proofErr w:type="spellStart"/>
      <w:r w:rsidR="0071388D">
        <w:rPr>
          <w:rFonts w:cs="Arial"/>
          <w:sz w:val="24"/>
          <w:szCs w:val="24"/>
        </w:rPr>
        <w:t>immunohistological</w:t>
      </w:r>
      <w:proofErr w:type="spellEnd"/>
      <w:r w:rsidR="0071388D">
        <w:rPr>
          <w:rFonts w:cs="Arial"/>
          <w:sz w:val="24"/>
          <w:szCs w:val="24"/>
        </w:rPr>
        <w:t xml:space="preserve"> staining to improve attachment.</w:t>
      </w:r>
      <w:r w:rsidR="008909CC">
        <w:rPr>
          <w:rFonts w:cs="Arial"/>
          <w:sz w:val="24"/>
          <w:szCs w:val="24"/>
        </w:rPr>
        <w:t xml:space="preserve"> Let slices dry thoroughly.</w:t>
      </w:r>
    </w:p>
    <w:p w14:paraId="3C76A9D2" w14:textId="77777777" w:rsidR="004633DA" w:rsidRDefault="004633DA" w:rsidP="005C2A1A">
      <w:pPr>
        <w:spacing w:after="0" w:line="240" w:lineRule="auto"/>
        <w:rPr>
          <w:rFonts w:cs="Arial"/>
          <w:sz w:val="24"/>
          <w:szCs w:val="24"/>
        </w:rPr>
      </w:pPr>
    </w:p>
    <w:p w14:paraId="2F5DC0CC" w14:textId="77777777" w:rsidR="008909CC" w:rsidRDefault="00057A9B" w:rsidP="005C2A1A">
      <w:pPr>
        <w:spacing w:after="0" w:line="240" w:lineRule="auto"/>
        <w:rPr>
          <w:rFonts w:cs="Arial"/>
          <w:sz w:val="24"/>
          <w:szCs w:val="24"/>
        </w:rPr>
      </w:pPr>
      <w:r>
        <w:rPr>
          <w:rFonts w:cs="Arial"/>
          <w:sz w:val="24"/>
          <w:szCs w:val="24"/>
        </w:rPr>
        <w:t>4</w:t>
      </w:r>
      <w:r w:rsidR="00D050D3">
        <w:rPr>
          <w:rFonts w:cs="Arial"/>
          <w:sz w:val="24"/>
          <w:szCs w:val="24"/>
        </w:rPr>
        <w:t>.1.5</w:t>
      </w:r>
      <w:r w:rsidR="00B833F7">
        <w:rPr>
          <w:rFonts w:cs="Arial"/>
          <w:sz w:val="24"/>
          <w:szCs w:val="24"/>
        </w:rPr>
        <w:t xml:space="preserve"> Melt paraffin, remove it with xylene and rehydrate slices for following staining.</w:t>
      </w:r>
    </w:p>
    <w:p w14:paraId="3ABA0DFA" w14:textId="77777777" w:rsidR="004633DA" w:rsidRDefault="004633DA" w:rsidP="005C2A1A">
      <w:pPr>
        <w:spacing w:after="0" w:line="240" w:lineRule="auto"/>
        <w:rPr>
          <w:rFonts w:cs="Arial"/>
          <w:b/>
          <w:sz w:val="24"/>
          <w:szCs w:val="24"/>
        </w:rPr>
      </w:pPr>
    </w:p>
    <w:p w14:paraId="0EB70EAF" w14:textId="77777777" w:rsidR="00D050D3" w:rsidRDefault="00057A9B" w:rsidP="005C2A1A">
      <w:pPr>
        <w:spacing w:after="0" w:line="240" w:lineRule="auto"/>
        <w:rPr>
          <w:rFonts w:cs="Arial"/>
          <w:b/>
          <w:sz w:val="24"/>
          <w:szCs w:val="24"/>
        </w:rPr>
      </w:pPr>
      <w:r>
        <w:rPr>
          <w:rFonts w:cs="Arial"/>
          <w:b/>
          <w:sz w:val="24"/>
          <w:szCs w:val="24"/>
        </w:rPr>
        <w:t>4.2 S</w:t>
      </w:r>
      <w:r w:rsidR="00D050D3" w:rsidRPr="00D050D3">
        <w:rPr>
          <w:rFonts w:cs="Arial"/>
          <w:b/>
          <w:sz w:val="24"/>
          <w:szCs w:val="24"/>
        </w:rPr>
        <w:t>taining</w:t>
      </w:r>
    </w:p>
    <w:p w14:paraId="1FBB0167" w14:textId="77777777" w:rsidR="004633DA" w:rsidRDefault="004633DA" w:rsidP="005C2A1A">
      <w:pPr>
        <w:spacing w:after="0" w:line="240" w:lineRule="auto"/>
        <w:rPr>
          <w:rFonts w:cs="Arial"/>
          <w:sz w:val="24"/>
          <w:szCs w:val="24"/>
        </w:rPr>
      </w:pPr>
    </w:p>
    <w:p w14:paraId="64319E3D" w14:textId="77777777" w:rsidR="00D050D3" w:rsidRDefault="00057A9B" w:rsidP="005C2A1A">
      <w:pPr>
        <w:spacing w:after="0" w:line="240" w:lineRule="auto"/>
        <w:rPr>
          <w:rFonts w:cs="Arial"/>
          <w:sz w:val="24"/>
          <w:szCs w:val="24"/>
        </w:rPr>
      </w:pPr>
      <w:r>
        <w:rPr>
          <w:rFonts w:cs="Arial"/>
          <w:sz w:val="24"/>
          <w:szCs w:val="24"/>
        </w:rPr>
        <w:t>4</w:t>
      </w:r>
      <w:r w:rsidR="00D050D3" w:rsidRPr="00D050D3">
        <w:rPr>
          <w:rFonts w:cs="Arial"/>
          <w:sz w:val="24"/>
          <w:szCs w:val="24"/>
        </w:rPr>
        <w:t>.2.1</w:t>
      </w:r>
      <w:r w:rsidR="00275B78">
        <w:rPr>
          <w:rFonts w:cs="Arial"/>
          <w:sz w:val="24"/>
          <w:szCs w:val="24"/>
        </w:rPr>
        <w:t xml:space="preserve"> </w:t>
      </w:r>
      <w:r w:rsidR="00977947">
        <w:rPr>
          <w:rFonts w:cs="Arial"/>
          <w:sz w:val="24"/>
          <w:szCs w:val="24"/>
        </w:rPr>
        <w:t xml:space="preserve">The rehydrated slices can be stained with </w:t>
      </w:r>
      <w:proofErr w:type="spellStart"/>
      <w:r w:rsidR="00977947">
        <w:rPr>
          <w:rFonts w:cs="Arial"/>
          <w:sz w:val="24"/>
          <w:szCs w:val="24"/>
        </w:rPr>
        <w:t>Hematoxylin</w:t>
      </w:r>
      <w:proofErr w:type="spellEnd"/>
      <w:r w:rsidR="00977947">
        <w:rPr>
          <w:rFonts w:cs="Arial"/>
          <w:sz w:val="24"/>
          <w:szCs w:val="24"/>
        </w:rPr>
        <w:t>/Eosin as a standardized overview staining</w:t>
      </w:r>
      <w:r w:rsidR="00CC338B">
        <w:rPr>
          <w:rFonts w:cs="Arial"/>
          <w:sz w:val="24"/>
          <w:szCs w:val="24"/>
        </w:rPr>
        <w:t>.</w:t>
      </w:r>
    </w:p>
    <w:p w14:paraId="5E90717C" w14:textId="77777777" w:rsidR="004633DA" w:rsidRDefault="004633DA" w:rsidP="005C2A1A">
      <w:pPr>
        <w:spacing w:after="0" w:line="240" w:lineRule="auto"/>
        <w:rPr>
          <w:rFonts w:cs="Arial"/>
          <w:sz w:val="24"/>
          <w:szCs w:val="24"/>
        </w:rPr>
      </w:pPr>
    </w:p>
    <w:p w14:paraId="665E8E64" w14:textId="77777777" w:rsidR="00A05C69" w:rsidRDefault="00057A9B" w:rsidP="005C2A1A">
      <w:pPr>
        <w:spacing w:after="0" w:line="240" w:lineRule="auto"/>
        <w:rPr>
          <w:rFonts w:cs="Arial"/>
          <w:sz w:val="24"/>
          <w:szCs w:val="24"/>
        </w:rPr>
      </w:pPr>
      <w:r>
        <w:rPr>
          <w:rFonts w:cs="Arial"/>
          <w:sz w:val="24"/>
          <w:szCs w:val="24"/>
        </w:rPr>
        <w:t>4</w:t>
      </w:r>
      <w:r w:rsidR="00C15DEF">
        <w:rPr>
          <w:rFonts w:cs="Arial"/>
          <w:sz w:val="24"/>
          <w:szCs w:val="24"/>
        </w:rPr>
        <w:t>.2.2</w:t>
      </w:r>
      <w:r w:rsidR="00CC338B">
        <w:rPr>
          <w:rFonts w:cs="Arial"/>
          <w:sz w:val="24"/>
          <w:szCs w:val="24"/>
        </w:rPr>
        <w:t xml:space="preserve"> </w:t>
      </w:r>
      <w:r>
        <w:rPr>
          <w:rFonts w:cs="Arial"/>
          <w:sz w:val="24"/>
          <w:szCs w:val="24"/>
        </w:rPr>
        <w:t xml:space="preserve">For </w:t>
      </w:r>
      <w:proofErr w:type="spellStart"/>
      <w:r>
        <w:rPr>
          <w:rFonts w:cs="Arial"/>
          <w:sz w:val="24"/>
          <w:szCs w:val="24"/>
        </w:rPr>
        <w:t>immunhistological</w:t>
      </w:r>
      <w:proofErr w:type="spellEnd"/>
      <w:r>
        <w:rPr>
          <w:rFonts w:cs="Arial"/>
          <w:sz w:val="24"/>
          <w:szCs w:val="24"/>
        </w:rPr>
        <w:t xml:space="preserve"> </w:t>
      </w:r>
      <w:r w:rsidR="00DB1968">
        <w:rPr>
          <w:rFonts w:cs="Arial"/>
          <w:sz w:val="24"/>
          <w:szCs w:val="24"/>
        </w:rPr>
        <w:t>staining,</w:t>
      </w:r>
      <w:r>
        <w:rPr>
          <w:rFonts w:cs="Arial"/>
          <w:sz w:val="24"/>
          <w:szCs w:val="24"/>
        </w:rPr>
        <w:t xml:space="preserve"> t</w:t>
      </w:r>
      <w:r w:rsidR="00A05C69">
        <w:rPr>
          <w:rFonts w:cs="Arial"/>
          <w:sz w:val="24"/>
          <w:szCs w:val="24"/>
        </w:rPr>
        <w:t xml:space="preserve">he fixed and paraffin-infiltrated tissue slices must undergo an antigen retrieval to allow antibodies to recognize and bind to their specific epitopes. Therefore, </w:t>
      </w:r>
      <w:proofErr w:type="spellStart"/>
      <w:r w:rsidR="00A05C69">
        <w:rPr>
          <w:rFonts w:cs="Arial"/>
          <w:sz w:val="24"/>
          <w:szCs w:val="24"/>
        </w:rPr>
        <w:t>deparaffinized</w:t>
      </w:r>
      <w:proofErr w:type="spellEnd"/>
      <w:r w:rsidR="00A05C69">
        <w:rPr>
          <w:rFonts w:cs="Arial"/>
          <w:sz w:val="24"/>
          <w:szCs w:val="24"/>
        </w:rPr>
        <w:t xml:space="preserve"> and rehydrated slides are placed in a steam cooker with heated citrate buffer (pH 6</w:t>
      </w:r>
      <w:proofErr w:type="gramStart"/>
      <w:r w:rsidR="00A05C69">
        <w:rPr>
          <w:rFonts w:cs="Arial"/>
          <w:sz w:val="24"/>
          <w:szCs w:val="24"/>
        </w:rPr>
        <w:t>,0</w:t>
      </w:r>
      <w:proofErr w:type="gramEnd"/>
      <w:r w:rsidR="00A05C69">
        <w:rPr>
          <w:rFonts w:cs="Arial"/>
          <w:sz w:val="24"/>
          <w:szCs w:val="24"/>
        </w:rPr>
        <w:t>) for 20 min.</w:t>
      </w:r>
    </w:p>
    <w:p w14:paraId="54898531" w14:textId="77777777" w:rsidR="004633DA" w:rsidRDefault="004633DA" w:rsidP="005C2A1A">
      <w:pPr>
        <w:spacing w:after="0" w:line="240" w:lineRule="auto"/>
        <w:rPr>
          <w:rFonts w:cs="Arial"/>
          <w:sz w:val="24"/>
          <w:szCs w:val="24"/>
        </w:rPr>
      </w:pPr>
    </w:p>
    <w:p w14:paraId="3AC79419" w14:textId="77777777" w:rsidR="00CC338B" w:rsidRDefault="00057A9B" w:rsidP="005C2A1A">
      <w:pPr>
        <w:spacing w:after="0" w:line="240" w:lineRule="auto"/>
        <w:rPr>
          <w:rFonts w:cs="Arial"/>
          <w:sz w:val="24"/>
          <w:szCs w:val="24"/>
        </w:rPr>
      </w:pPr>
      <w:r>
        <w:rPr>
          <w:rFonts w:cs="Arial"/>
          <w:sz w:val="24"/>
          <w:szCs w:val="24"/>
        </w:rPr>
        <w:t>4</w:t>
      </w:r>
      <w:r w:rsidR="00C15DEF">
        <w:rPr>
          <w:rFonts w:cs="Arial"/>
          <w:sz w:val="24"/>
          <w:szCs w:val="24"/>
        </w:rPr>
        <w:t>.2.3</w:t>
      </w:r>
      <w:r w:rsidR="00A05C69">
        <w:rPr>
          <w:rFonts w:cs="Arial"/>
          <w:sz w:val="24"/>
          <w:szCs w:val="24"/>
        </w:rPr>
        <w:t xml:space="preserve"> </w:t>
      </w:r>
      <w:r w:rsidR="0087735F">
        <w:rPr>
          <w:rFonts w:cs="Arial"/>
          <w:sz w:val="24"/>
          <w:szCs w:val="24"/>
        </w:rPr>
        <w:t>Transfer slides to washing buffer (0.5 M TBS buffer + 0.5% Tween)</w:t>
      </w:r>
      <w:r w:rsidR="00C72FA4">
        <w:rPr>
          <w:rFonts w:cs="Arial"/>
          <w:sz w:val="24"/>
          <w:szCs w:val="24"/>
        </w:rPr>
        <w:t xml:space="preserve"> and circle slices with a PAP pen to minimize the required volume for staining solutions.</w:t>
      </w:r>
    </w:p>
    <w:p w14:paraId="1589611F" w14:textId="77777777" w:rsidR="004633DA" w:rsidRDefault="004633DA" w:rsidP="005C2A1A">
      <w:pPr>
        <w:spacing w:after="0" w:line="240" w:lineRule="auto"/>
        <w:rPr>
          <w:rFonts w:cs="Arial"/>
          <w:sz w:val="24"/>
          <w:szCs w:val="24"/>
        </w:rPr>
      </w:pPr>
    </w:p>
    <w:p w14:paraId="525F942A" w14:textId="77777777" w:rsidR="00C72FA4" w:rsidRDefault="00057A9B" w:rsidP="005C2A1A">
      <w:pPr>
        <w:spacing w:after="0" w:line="240" w:lineRule="auto"/>
        <w:rPr>
          <w:rFonts w:cs="Arial"/>
          <w:sz w:val="24"/>
          <w:szCs w:val="24"/>
        </w:rPr>
      </w:pPr>
      <w:r>
        <w:rPr>
          <w:rFonts w:cs="Arial"/>
          <w:sz w:val="24"/>
          <w:szCs w:val="24"/>
        </w:rPr>
        <w:t>4</w:t>
      </w:r>
      <w:r w:rsidR="00C15DEF">
        <w:rPr>
          <w:rFonts w:cs="Arial"/>
          <w:sz w:val="24"/>
          <w:szCs w:val="24"/>
        </w:rPr>
        <w:t>.2.4</w:t>
      </w:r>
      <w:r w:rsidR="00C72FA4">
        <w:rPr>
          <w:rFonts w:cs="Arial"/>
          <w:sz w:val="24"/>
          <w:szCs w:val="24"/>
        </w:rPr>
        <w:t xml:space="preserve"> Place</w:t>
      </w:r>
      <w:r w:rsidR="00DB1968">
        <w:rPr>
          <w:rFonts w:cs="Arial"/>
          <w:sz w:val="24"/>
          <w:szCs w:val="24"/>
        </w:rPr>
        <w:t xml:space="preserve"> the</w:t>
      </w:r>
      <w:r w:rsidR="00C72FA4">
        <w:rPr>
          <w:rFonts w:cs="Arial"/>
          <w:sz w:val="24"/>
          <w:szCs w:val="24"/>
        </w:rPr>
        <w:t xml:space="preserve"> slide in a moisture chamber</w:t>
      </w:r>
      <w:r w:rsidR="00E24134">
        <w:rPr>
          <w:rFonts w:cs="Arial"/>
          <w:sz w:val="24"/>
          <w:szCs w:val="24"/>
        </w:rPr>
        <w:t>. To secure a specific horseradish peroxidase-mediated visualization of antigen-antibody-binding, the endogenous peroxidase must be saturated with 3% hydrogen peroxide.</w:t>
      </w:r>
    </w:p>
    <w:p w14:paraId="37C3E80C" w14:textId="77777777" w:rsidR="004633DA" w:rsidRDefault="004633DA" w:rsidP="005C2A1A">
      <w:pPr>
        <w:spacing w:after="0" w:line="240" w:lineRule="auto"/>
        <w:rPr>
          <w:rFonts w:cs="Arial"/>
          <w:sz w:val="24"/>
          <w:szCs w:val="24"/>
        </w:rPr>
      </w:pPr>
    </w:p>
    <w:p w14:paraId="71A9F790" w14:textId="77777777" w:rsidR="00E24134" w:rsidRDefault="00057A9B" w:rsidP="005C2A1A">
      <w:pPr>
        <w:spacing w:after="0" w:line="240" w:lineRule="auto"/>
        <w:rPr>
          <w:rFonts w:cs="Arial"/>
          <w:sz w:val="24"/>
          <w:szCs w:val="24"/>
        </w:rPr>
      </w:pPr>
      <w:r>
        <w:rPr>
          <w:rFonts w:cs="Arial"/>
          <w:sz w:val="24"/>
          <w:szCs w:val="24"/>
        </w:rPr>
        <w:t>4</w:t>
      </w:r>
      <w:r w:rsidR="00C15DEF">
        <w:rPr>
          <w:rFonts w:cs="Arial"/>
          <w:sz w:val="24"/>
          <w:szCs w:val="24"/>
        </w:rPr>
        <w:t>.2.5</w:t>
      </w:r>
      <w:r w:rsidR="00E24134">
        <w:rPr>
          <w:rFonts w:cs="Arial"/>
          <w:sz w:val="24"/>
          <w:szCs w:val="24"/>
        </w:rPr>
        <w:t xml:space="preserve"> Primary antibody dilutions are applied to the slices, incubated for 1 h at RT and carefully </w:t>
      </w:r>
      <w:r w:rsidR="007768CC">
        <w:rPr>
          <w:rFonts w:cs="Arial"/>
          <w:sz w:val="24"/>
          <w:szCs w:val="24"/>
        </w:rPr>
        <w:t>washed off with washing buffer.</w:t>
      </w:r>
    </w:p>
    <w:p w14:paraId="208B3C09" w14:textId="77777777" w:rsidR="004633DA" w:rsidRDefault="004633DA" w:rsidP="005C2A1A">
      <w:pPr>
        <w:spacing w:after="0" w:line="240" w:lineRule="auto"/>
        <w:rPr>
          <w:rFonts w:cs="Arial"/>
          <w:sz w:val="24"/>
          <w:szCs w:val="24"/>
        </w:rPr>
      </w:pPr>
    </w:p>
    <w:p w14:paraId="188AEE54" w14:textId="77777777" w:rsidR="00A05C69" w:rsidRDefault="00057A9B" w:rsidP="005C2A1A">
      <w:pPr>
        <w:spacing w:after="0" w:line="240" w:lineRule="auto"/>
        <w:rPr>
          <w:rFonts w:cs="Arial"/>
          <w:sz w:val="24"/>
          <w:szCs w:val="24"/>
        </w:rPr>
      </w:pPr>
      <w:r>
        <w:rPr>
          <w:rFonts w:cs="Arial"/>
          <w:sz w:val="24"/>
          <w:szCs w:val="24"/>
        </w:rPr>
        <w:t>4</w:t>
      </w:r>
      <w:r w:rsidR="00C15DEF">
        <w:rPr>
          <w:rFonts w:cs="Arial"/>
          <w:sz w:val="24"/>
          <w:szCs w:val="24"/>
        </w:rPr>
        <w:t>.2.6</w:t>
      </w:r>
      <w:r w:rsidR="00E24134">
        <w:rPr>
          <w:rFonts w:cs="Arial"/>
          <w:sz w:val="24"/>
          <w:szCs w:val="24"/>
        </w:rPr>
        <w:t xml:space="preserve"> For detection of specific antigen-antibody bindings </w:t>
      </w:r>
      <w:r w:rsidR="00E24134" w:rsidRPr="00C15DEF">
        <w:rPr>
          <w:rFonts w:cs="Arial"/>
          <w:sz w:val="24"/>
          <w:szCs w:val="24"/>
        </w:rPr>
        <w:t xml:space="preserve">the Ultra Vision </w:t>
      </w:r>
      <w:proofErr w:type="spellStart"/>
      <w:r w:rsidR="00E24134" w:rsidRPr="00C15DEF">
        <w:rPr>
          <w:rFonts w:cs="Arial"/>
          <w:sz w:val="24"/>
          <w:szCs w:val="24"/>
        </w:rPr>
        <w:t>Quanto</w:t>
      </w:r>
      <w:proofErr w:type="spellEnd"/>
      <w:r w:rsidR="00E24134" w:rsidRPr="00C15DEF">
        <w:rPr>
          <w:rFonts w:cs="Arial"/>
          <w:sz w:val="24"/>
          <w:szCs w:val="24"/>
        </w:rPr>
        <w:t xml:space="preserve"> Detection System HRP DAB (Thermo</w:t>
      </w:r>
      <w:r w:rsidR="00E24134">
        <w:rPr>
          <w:rFonts w:cs="Arial"/>
          <w:sz w:val="24"/>
          <w:szCs w:val="24"/>
        </w:rPr>
        <w:t xml:space="preserve"> Scientific) is used according to the recommended protocol.</w:t>
      </w:r>
    </w:p>
    <w:p w14:paraId="24E5C3D1" w14:textId="77777777" w:rsidR="004633DA" w:rsidRDefault="004633DA" w:rsidP="005C2A1A">
      <w:pPr>
        <w:spacing w:after="0" w:line="240" w:lineRule="auto"/>
        <w:rPr>
          <w:rFonts w:cs="Arial"/>
          <w:sz w:val="24"/>
          <w:szCs w:val="24"/>
        </w:rPr>
      </w:pPr>
    </w:p>
    <w:p w14:paraId="1D95DE5A" w14:textId="77777777" w:rsidR="00E24134" w:rsidRDefault="00057A9B" w:rsidP="005C2A1A">
      <w:pPr>
        <w:spacing w:after="0" w:line="240" w:lineRule="auto"/>
        <w:rPr>
          <w:rFonts w:cs="Arial"/>
          <w:sz w:val="24"/>
          <w:szCs w:val="24"/>
        </w:rPr>
      </w:pPr>
      <w:r>
        <w:rPr>
          <w:rFonts w:cs="Arial"/>
          <w:sz w:val="24"/>
          <w:szCs w:val="24"/>
        </w:rPr>
        <w:t>4</w:t>
      </w:r>
      <w:r w:rsidR="00E24134">
        <w:rPr>
          <w:rFonts w:cs="Arial"/>
          <w:sz w:val="24"/>
          <w:szCs w:val="24"/>
        </w:rPr>
        <w:t>.</w:t>
      </w:r>
      <w:r w:rsidR="00C15DEF">
        <w:rPr>
          <w:rFonts w:cs="Arial"/>
          <w:sz w:val="24"/>
          <w:szCs w:val="24"/>
        </w:rPr>
        <w:t>2.7</w:t>
      </w:r>
      <w:r w:rsidR="005F3AFE">
        <w:rPr>
          <w:rFonts w:cs="Arial"/>
          <w:sz w:val="24"/>
          <w:szCs w:val="24"/>
        </w:rPr>
        <w:t xml:space="preserve"> Nuclei are counterstained with</w:t>
      </w:r>
      <w:r w:rsidR="00E24134">
        <w:rPr>
          <w:rFonts w:cs="Arial"/>
          <w:sz w:val="24"/>
          <w:szCs w:val="24"/>
        </w:rPr>
        <w:t xml:space="preserve"> </w:t>
      </w:r>
      <w:proofErr w:type="spellStart"/>
      <w:r w:rsidR="00C15DEF">
        <w:rPr>
          <w:rFonts w:cs="Arial"/>
          <w:sz w:val="24"/>
          <w:szCs w:val="24"/>
        </w:rPr>
        <w:t>Hematoxy</w:t>
      </w:r>
      <w:r w:rsidR="00E24134">
        <w:rPr>
          <w:rFonts w:cs="Arial"/>
          <w:sz w:val="24"/>
          <w:szCs w:val="24"/>
        </w:rPr>
        <w:t>lin</w:t>
      </w:r>
      <w:proofErr w:type="spellEnd"/>
      <w:r w:rsidR="00E24134">
        <w:rPr>
          <w:rFonts w:cs="Arial"/>
          <w:sz w:val="24"/>
          <w:szCs w:val="24"/>
        </w:rPr>
        <w:t xml:space="preserve"> for 1 min.</w:t>
      </w:r>
    </w:p>
    <w:p w14:paraId="197FE9BB" w14:textId="77777777" w:rsidR="004633DA" w:rsidRDefault="004633DA" w:rsidP="005C2A1A">
      <w:pPr>
        <w:spacing w:after="0" w:line="240" w:lineRule="auto"/>
        <w:rPr>
          <w:rFonts w:cs="Arial"/>
          <w:sz w:val="24"/>
          <w:szCs w:val="24"/>
        </w:rPr>
      </w:pPr>
    </w:p>
    <w:p w14:paraId="5B3665E7" w14:textId="77777777" w:rsidR="00E24134" w:rsidRPr="00E24134" w:rsidRDefault="00057A9B" w:rsidP="005C2A1A">
      <w:pPr>
        <w:spacing w:after="0" w:line="240" w:lineRule="auto"/>
        <w:rPr>
          <w:rFonts w:cs="Arial"/>
          <w:sz w:val="24"/>
          <w:szCs w:val="24"/>
        </w:rPr>
      </w:pPr>
      <w:r w:rsidRPr="00DC5EB6">
        <w:rPr>
          <w:rFonts w:cs="Arial"/>
          <w:sz w:val="24"/>
          <w:szCs w:val="24"/>
          <w:highlight w:val="yellow"/>
        </w:rPr>
        <w:t>4</w:t>
      </w:r>
      <w:r w:rsidR="00C15DEF" w:rsidRPr="00DC5EB6">
        <w:rPr>
          <w:rFonts w:cs="Arial"/>
          <w:sz w:val="24"/>
          <w:szCs w:val="24"/>
          <w:highlight w:val="yellow"/>
        </w:rPr>
        <w:t>.2.8</w:t>
      </w:r>
      <w:r w:rsidR="00E24134" w:rsidRPr="00DC5EB6">
        <w:rPr>
          <w:rFonts w:cs="Arial"/>
          <w:sz w:val="24"/>
          <w:szCs w:val="24"/>
          <w:highlight w:val="yellow"/>
        </w:rPr>
        <w:t xml:space="preserve"> Slides are mounted with </w:t>
      </w:r>
      <w:r w:rsidR="005F3AFE" w:rsidRPr="00DC5EB6">
        <w:rPr>
          <w:rFonts w:cs="Arial"/>
          <w:sz w:val="24"/>
          <w:szCs w:val="24"/>
          <w:highlight w:val="yellow"/>
        </w:rPr>
        <w:t xml:space="preserve">an aqueous medium, dried and </w:t>
      </w:r>
      <w:r w:rsidR="00DB1968" w:rsidRPr="00DC5EB6">
        <w:rPr>
          <w:rFonts w:cs="Arial"/>
          <w:sz w:val="24"/>
          <w:szCs w:val="24"/>
          <w:highlight w:val="yellow"/>
        </w:rPr>
        <w:t>imaged</w:t>
      </w:r>
      <w:r w:rsidR="005F3AFE" w:rsidRPr="00DC5EB6">
        <w:rPr>
          <w:rFonts w:cs="Arial"/>
          <w:sz w:val="24"/>
          <w:szCs w:val="24"/>
          <w:highlight w:val="yellow"/>
        </w:rPr>
        <w:t xml:space="preserve"> using an inverse microscope.</w:t>
      </w:r>
    </w:p>
    <w:p w14:paraId="50F026E2" w14:textId="77777777" w:rsidR="004633DA" w:rsidRDefault="004633DA" w:rsidP="005C2A1A">
      <w:pPr>
        <w:spacing w:after="0" w:line="240" w:lineRule="auto"/>
        <w:rPr>
          <w:rFonts w:cs="Arial"/>
          <w:b/>
          <w:sz w:val="24"/>
          <w:szCs w:val="24"/>
        </w:rPr>
      </w:pPr>
    </w:p>
    <w:p w14:paraId="28108F62" w14:textId="77777777" w:rsidR="00B5472D" w:rsidRDefault="004F5491" w:rsidP="005C2A1A">
      <w:pPr>
        <w:spacing w:after="0" w:line="240" w:lineRule="auto"/>
        <w:rPr>
          <w:rFonts w:cs="Arial"/>
          <w:b/>
          <w:sz w:val="24"/>
          <w:szCs w:val="24"/>
        </w:rPr>
      </w:pPr>
      <w:r>
        <w:rPr>
          <w:rFonts w:cs="Arial"/>
          <w:b/>
          <w:sz w:val="24"/>
          <w:szCs w:val="24"/>
        </w:rPr>
        <w:t>Representative Results:</w:t>
      </w:r>
    </w:p>
    <w:p w14:paraId="1E596FEE" w14:textId="77777777" w:rsidR="004633DA" w:rsidRDefault="004633DA" w:rsidP="005C2A1A">
      <w:pPr>
        <w:spacing w:after="0" w:line="240" w:lineRule="auto"/>
        <w:jc w:val="both"/>
        <w:rPr>
          <w:rFonts w:cs="Arial"/>
          <w:sz w:val="24"/>
          <w:szCs w:val="24"/>
        </w:rPr>
      </w:pPr>
    </w:p>
    <w:p w14:paraId="6827C251" w14:textId="77777777" w:rsidR="00864A58" w:rsidRDefault="009708AF" w:rsidP="005C2A1A">
      <w:pPr>
        <w:spacing w:after="0" w:line="240" w:lineRule="auto"/>
        <w:jc w:val="both"/>
        <w:rPr>
          <w:rFonts w:cs="Arial"/>
          <w:sz w:val="24"/>
          <w:szCs w:val="24"/>
        </w:rPr>
      </w:pPr>
      <w:r>
        <w:rPr>
          <w:rFonts w:cs="Arial"/>
          <w:sz w:val="24"/>
          <w:szCs w:val="24"/>
        </w:rPr>
        <w:t xml:space="preserve">As shown in figure </w:t>
      </w:r>
      <w:r w:rsidR="00BD652B">
        <w:rPr>
          <w:rFonts w:cs="Arial"/>
          <w:sz w:val="24"/>
          <w:szCs w:val="24"/>
        </w:rPr>
        <w:t>1B</w:t>
      </w:r>
      <w:r w:rsidR="00DB1968">
        <w:rPr>
          <w:rFonts w:cs="Arial"/>
          <w:sz w:val="24"/>
          <w:szCs w:val="24"/>
        </w:rPr>
        <w:t>,</w:t>
      </w:r>
      <w:r>
        <w:rPr>
          <w:rFonts w:cs="Arial"/>
          <w:sz w:val="24"/>
          <w:szCs w:val="24"/>
        </w:rPr>
        <w:t xml:space="preserve"> we </w:t>
      </w:r>
      <w:proofErr w:type="spellStart"/>
      <w:r>
        <w:rPr>
          <w:rFonts w:cs="Arial"/>
          <w:sz w:val="24"/>
          <w:szCs w:val="24"/>
        </w:rPr>
        <w:t>decellularize</w:t>
      </w:r>
      <w:r w:rsidR="00E202FF">
        <w:rPr>
          <w:rFonts w:cs="Arial"/>
          <w:sz w:val="24"/>
          <w:szCs w:val="24"/>
        </w:rPr>
        <w:t>d</w:t>
      </w:r>
      <w:proofErr w:type="spellEnd"/>
      <w:r>
        <w:rPr>
          <w:rFonts w:cs="Arial"/>
          <w:sz w:val="24"/>
          <w:szCs w:val="24"/>
        </w:rPr>
        <w:t xml:space="preserve"> the porcine </w:t>
      </w:r>
      <w:proofErr w:type="spellStart"/>
      <w:r>
        <w:rPr>
          <w:rFonts w:cs="Arial"/>
          <w:sz w:val="24"/>
          <w:szCs w:val="24"/>
        </w:rPr>
        <w:t>jejuna</w:t>
      </w:r>
      <w:r w:rsidR="00D81878">
        <w:rPr>
          <w:rFonts w:cs="Arial"/>
          <w:sz w:val="24"/>
          <w:szCs w:val="24"/>
        </w:rPr>
        <w:t>l</w:t>
      </w:r>
      <w:proofErr w:type="spellEnd"/>
      <w:r>
        <w:rPr>
          <w:rFonts w:cs="Arial"/>
          <w:sz w:val="24"/>
          <w:szCs w:val="24"/>
        </w:rPr>
        <w:t xml:space="preserve"> segment</w:t>
      </w:r>
      <w:r w:rsidR="007951F5">
        <w:rPr>
          <w:rFonts w:cs="Arial"/>
          <w:sz w:val="24"/>
          <w:szCs w:val="24"/>
        </w:rPr>
        <w:t xml:space="preserve"> </w:t>
      </w:r>
      <w:ins w:id="65" w:author="Corinna Moll" w:date="2013-02-18T09:56:00Z">
        <w:r w:rsidR="007951F5">
          <w:rPr>
            <w:rFonts w:cs="Arial"/>
            <w:sz w:val="24"/>
            <w:szCs w:val="24"/>
          </w:rPr>
          <w:t>(about 2 m in length and 20 mm in diameter)</w:t>
        </w:r>
        <w:r>
          <w:rPr>
            <w:rFonts w:cs="Arial"/>
            <w:sz w:val="24"/>
            <w:szCs w:val="24"/>
          </w:rPr>
          <w:t xml:space="preserve"> </w:t>
        </w:r>
      </w:ins>
      <w:r>
        <w:rPr>
          <w:rFonts w:cs="Arial"/>
          <w:sz w:val="24"/>
          <w:szCs w:val="24"/>
        </w:rPr>
        <w:t xml:space="preserve">with preserved tubular structures of the capillary network. After chemical, enzymatic and mechanical </w:t>
      </w:r>
      <w:proofErr w:type="spellStart"/>
      <w:r>
        <w:rPr>
          <w:rFonts w:cs="Arial"/>
          <w:sz w:val="24"/>
          <w:szCs w:val="24"/>
        </w:rPr>
        <w:t>decellularization</w:t>
      </w:r>
      <w:proofErr w:type="spellEnd"/>
      <w:r w:rsidR="00F87558">
        <w:rPr>
          <w:rFonts w:cs="Arial"/>
          <w:sz w:val="24"/>
          <w:szCs w:val="24"/>
        </w:rPr>
        <w:t>,</w:t>
      </w:r>
      <w:r>
        <w:rPr>
          <w:rFonts w:cs="Arial"/>
          <w:sz w:val="24"/>
          <w:szCs w:val="24"/>
        </w:rPr>
        <w:t xml:space="preserve"> we obtain</w:t>
      </w:r>
      <w:r w:rsidR="00F87558">
        <w:rPr>
          <w:rFonts w:cs="Arial"/>
          <w:sz w:val="24"/>
          <w:szCs w:val="24"/>
        </w:rPr>
        <w:t>ed</w:t>
      </w:r>
      <w:r>
        <w:rPr>
          <w:rFonts w:cs="Arial"/>
          <w:sz w:val="24"/>
          <w:szCs w:val="24"/>
        </w:rPr>
        <w:t xml:space="preserve"> a collagen I/ III scaffold</w:t>
      </w:r>
      <w:r w:rsidR="00E202FF">
        <w:rPr>
          <w:rFonts w:cs="Arial"/>
          <w:sz w:val="24"/>
          <w:szCs w:val="24"/>
        </w:rPr>
        <w:t>,</w:t>
      </w:r>
      <w:r>
        <w:rPr>
          <w:rFonts w:cs="Arial"/>
          <w:sz w:val="24"/>
          <w:szCs w:val="24"/>
        </w:rPr>
        <w:t xml:space="preserve"> which can be used for 3D cell culture. </w:t>
      </w:r>
      <w:r w:rsidR="00E202FF">
        <w:rPr>
          <w:rFonts w:cs="Arial"/>
          <w:sz w:val="24"/>
          <w:szCs w:val="24"/>
        </w:rPr>
        <w:t xml:space="preserve">A </w:t>
      </w:r>
      <w:proofErr w:type="spellStart"/>
      <w:r>
        <w:rPr>
          <w:rFonts w:cs="Arial"/>
          <w:sz w:val="24"/>
          <w:szCs w:val="24"/>
        </w:rPr>
        <w:t>Feulgen</w:t>
      </w:r>
      <w:proofErr w:type="spellEnd"/>
      <w:r>
        <w:rPr>
          <w:rFonts w:cs="Arial"/>
          <w:sz w:val="24"/>
          <w:szCs w:val="24"/>
        </w:rPr>
        <w:t xml:space="preserve"> test</w:t>
      </w:r>
      <w:r w:rsidR="00EC534A">
        <w:rPr>
          <w:rFonts w:cs="Arial"/>
          <w:sz w:val="24"/>
          <w:szCs w:val="24"/>
        </w:rPr>
        <w:t xml:space="preserve"> was performed to</w:t>
      </w:r>
      <w:r>
        <w:rPr>
          <w:rFonts w:cs="Arial"/>
          <w:sz w:val="24"/>
          <w:szCs w:val="24"/>
        </w:rPr>
        <w:t xml:space="preserve"> </w:t>
      </w:r>
      <w:r w:rsidR="00EC534A">
        <w:rPr>
          <w:rFonts w:cs="Arial"/>
          <w:sz w:val="24"/>
          <w:szCs w:val="24"/>
        </w:rPr>
        <w:t xml:space="preserve">demonstrate </w:t>
      </w:r>
      <w:r>
        <w:rPr>
          <w:rFonts w:cs="Arial"/>
          <w:sz w:val="24"/>
          <w:szCs w:val="24"/>
        </w:rPr>
        <w:t>the purity (no DNA remnants) of the matrix (data not shown).</w:t>
      </w:r>
    </w:p>
    <w:p w14:paraId="58569ADB" w14:textId="77777777" w:rsidR="004633DA" w:rsidRDefault="004633DA" w:rsidP="005C2A1A">
      <w:pPr>
        <w:spacing w:after="0" w:line="240" w:lineRule="auto"/>
        <w:jc w:val="both"/>
        <w:rPr>
          <w:rFonts w:cs="Arial"/>
          <w:sz w:val="24"/>
          <w:szCs w:val="24"/>
        </w:rPr>
      </w:pPr>
    </w:p>
    <w:p w14:paraId="0D7F9FF3" w14:textId="2419A667" w:rsidR="00FF238D" w:rsidRDefault="00FF238D" w:rsidP="005C2A1A">
      <w:pPr>
        <w:spacing w:after="0" w:line="240" w:lineRule="auto"/>
        <w:jc w:val="both"/>
        <w:rPr>
          <w:rFonts w:cs="Arial"/>
          <w:sz w:val="24"/>
          <w:szCs w:val="24"/>
        </w:rPr>
      </w:pPr>
      <w:r w:rsidRPr="00FF238D">
        <w:rPr>
          <w:rFonts w:cs="Arial"/>
          <w:sz w:val="24"/>
          <w:szCs w:val="24"/>
        </w:rPr>
        <w:t xml:space="preserve">Figure 2A and 2B show the static </w:t>
      </w:r>
      <w:r w:rsidR="00F87558">
        <w:rPr>
          <w:rFonts w:cs="Arial"/>
          <w:sz w:val="24"/>
          <w:szCs w:val="24"/>
        </w:rPr>
        <w:t>culture</w:t>
      </w:r>
      <w:r w:rsidRPr="00FF238D">
        <w:rPr>
          <w:rFonts w:cs="Arial"/>
          <w:sz w:val="24"/>
          <w:szCs w:val="24"/>
        </w:rPr>
        <w:t xml:space="preserve"> of </w:t>
      </w:r>
      <w:r w:rsidR="00C12172">
        <w:rPr>
          <w:rFonts w:cs="Arial"/>
          <w:sz w:val="24"/>
          <w:szCs w:val="24"/>
        </w:rPr>
        <w:t>SIS-</w:t>
      </w:r>
      <w:proofErr w:type="spellStart"/>
      <w:r w:rsidR="00C12172">
        <w:rPr>
          <w:rFonts w:cs="Arial"/>
          <w:sz w:val="24"/>
          <w:szCs w:val="24"/>
        </w:rPr>
        <w:t>Muc</w:t>
      </w:r>
      <w:proofErr w:type="spellEnd"/>
      <w:r w:rsidRPr="00FF238D">
        <w:rPr>
          <w:rFonts w:cs="Arial"/>
          <w:sz w:val="24"/>
          <w:szCs w:val="24"/>
        </w:rPr>
        <w:t xml:space="preserve"> </w:t>
      </w:r>
      <w:r w:rsidR="00EC534A">
        <w:rPr>
          <w:rFonts w:cs="Arial"/>
          <w:sz w:val="24"/>
          <w:szCs w:val="24"/>
        </w:rPr>
        <w:t>secured by the</w:t>
      </w:r>
      <w:r w:rsidRPr="00FF238D">
        <w:rPr>
          <w:rFonts w:cs="Arial"/>
          <w:sz w:val="24"/>
          <w:szCs w:val="24"/>
        </w:rPr>
        <w:t xml:space="preserve"> cell</w:t>
      </w:r>
      <w:r>
        <w:rPr>
          <w:rFonts w:cs="Arial"/>
          <w:sz w:val="24"/>
          <w:szCs w:val="24"/>
        </w:rPr>
        <w:t xml:space="preserve"> </w:t>
      </w:r>
      <w:r w:rsidR="00F87558">
        <w:rPr>
          <w:rFonts w:cs="Arial"/>
          <w:sz w:val="24"/>
          <w:szCs w:val="24"/>
        </w:rPr>
        <w:t xml:space="preserve">crowns. We </w:t>
      </w:r>
      <w:r w:rsidRPr="00FF238D">
        <w:rPr>
          <w:rFonts w:cs="Arial"/>
          <w:sz w:val="24"/>
          <w:szCs w:val="24"/>
        </w:rPr>
        <w:t>fix</w:t>
      </w:r>
      <w:r w:rsidR="00F87558">
        <w:rPr>
          <w:rFonts w:cs="Arial"/>
          <w:sz w:val="24"/>
          <w:szCs w:val="24"/>
        </w:rPr>
        <w:t>ed</w:t>
      </w:r>
      <w:r w:rsidRPr="00FF238D">
        <w:rPr>
          <w:rFonts w:cs="Arial"/>
          <w:sz w:val="24"/>
          <w:szCs w:val="24"/>
        </w:rPr>
        <w:t xml:space="preserve"> the SIS-</w:t>
      </w:r>
      <w:proofErr w:type="spellStart"/>
      <w:r w:rsidRPr="00FF238D">
        <w:rPr>
          <w:rFonts w:cs="Arial"/>
          <w:sz w:val="24"/>
          <w:szCs w:val="24"/>
        </w:rPr>
        <w:t>Muc</w:t>
      </w:r>
      <w:proofErr w:type="spellEnd"/>
      <w:r w:rsidRPr="00FF238D">
        <w:rPr>
          <w:rFonts w:cs="Arial"/>
          <w:sz w:val="24"/>
          <w:szCs w:val="24"/>
        </w:rPr>
        <w:t xml:space="preserve"> in a</w:t>
      </w:r>
      <w:r>
        <w:rPr>
          <w:rFonts w:cs="Arial"/>
          <w:sz w:val="24"/>
          <w:szCs w:val="24"/>
        </w:rPr>
        <w:t>n</w:t>
      </w:r>
      <w:r w:rsidR="00EC534A">
        <w:rPr>
          <w:rFonts w:cs="Arial"/>
          <w:sz w:val="24"/>
          <w:szCs w:val="24"/>
        </w:rPr>
        <w:t xml:space="preserve"> in-house </w:t>
      </w:r>
      <w:r>
        <w:rPr>
          <w:rFonts w:cs="Arial"/>
          <w:sz w:val="24"/>
          <w:szCs w:val="24"/>
        </w:rPr>
        <w:t>designed b</w:t>
      </w:r>
      <w:r w:rsidRPr="00FF238D">
        <w:rPr>
          <w:rFonts w:cs="Arial"/>
          <w:sz w:val="24"/>
          <w:szCs w:val="24"/>
        </w:rPr>
        <w:t>ioreactor (</w:t>
      </w:r>
      <w:del w:id="66" w:author="Corinna Moll" w:date="2013-02-18T09:56:00Z">
        <w:r w:rsidRPr="00FF238D">
          <w:rPr>
            <w:rFonts w:cs="Arial"/>
            <w:sz w:val="24"/>
            <w:szCs w:val="24"/>
          </w:rPr>
          <w:delText>Figure</w:delText>
        </w:r>
      </w:del>
      <w:ins w:id="67" w:author="Corinna Moll" w:date="2013-02-18T09:56:00Z">
        <w:r w:rsidR="00653CD9">
          <w:rPr>
            <w:rFonts w:cs="Arial"/>
            <w:sz w:val="24"/>
            <w:szCs w:val="24"/>
          </w:rPr>
          <w:t>f</w:t>
        </w:r>
        <w:r w:rsidRPr="00FF238D">
          <w:rPr>
            <w:rFonts w:cs="Arial"/>
            <w:sz w:val="24"/>
            <w:szCs w:val="24"/>
          </w:rPr>
          <w:t>igure</w:t>
        </w:r>
      </w:ins>
      <w:r w:rsidRPr="00FF238D">
        <w:rPr>
          <w:rFonts w:cs="Arial"/>
          <w:sz w:val="24"/>
          <w:szCs w:val="24"/>
        </w:rPr>
        <w:t xml:space="preserve"> 2C) for dynamic </w:t>
      </w:r>
      <w:r w:rsidR="00F87558">
        <w:rPr>
          <w:rFonts w:cs="Arial"/>
          <w:sz w:val="24"/>
          <w:szCs w:val="24"/>
        </w:rPr>
        <w:t>culture</w:t>
      </w:r>
      <w:r w:rsidRPr="00FF238D">
        <w:rPr>
          <w:rFonts w:cs="Arial"/>
          <w:sz w:val="24"/>
          <w:szCs w:val="24"/>
        </w:rPr>
        <w:t xml:space="preserve">. Figure 2D </w:t>
      </w:r>
      <w:r w:rsidR="00F359D7" w:rsidRPr="00FF238D">
        <w:rPr>
          <w:rFonts w:cs="Arial"/>
          <w:sz w:val="24"/>
          <w:szCs w:val="24"/>
        </w:rPr>
        <w:t>illustrates</w:t>
      </w:r>
      <w:r w:rsidRPr="00FF238D">
        <w:rPr>
          <w:rFonts w:cs="Arial"/>
          <w:sz w:val="24"/>
          <w:szCs w:val="24"/>
        </w:rPr>
        <w:t xml:space="preserve"> the</w:t>
      </w:r>
      <w:r>
        <w:rPr>
          <w:rFonts w:cs="Arial"/>
          <w:sz w:val="24"/>
          <w:szCs w:val="24"/>
        </w:rPr>
        <w:t xml:space="preserve"> simulated dynamic flow through</w:t>
      </w:r>
      <w:r w:rsidRPr="00FF238D">
        <w:rPr>
          <w:rFonts w:cs="Arial"/>
          <w:sz w:val="24"/>
          <w:szCs w:val="24"/>
        </w:rPr>
        <w:t xml:space="preserve"> the </w:t>
      </w:r>
      <w:r>
        <w:rPr>
          <w:rFonts w:cs="Arial"/>
          <w:sz w:val="24"/>
          <w:szCs w:val="24"/>
        </w:rPr>
        <w:t>chamber of the bioreactor. The b</w:t>
      </w:r>
      <w:r w:rsidRPr="00FF238D">
        <w:rPr>
          <w:rFonts w:cs="Arial"/>
          <w:sz w:val="24"/>
          <w:szCs w:val="24"/>
        </w:rPr>
        <w:t>ioreactor is placed in a self-constructed incubator</w:t>
      </w:r>
      <w:r>
        <w:rPr>
          <w:rFonts w:cs="Arial"/>
          <w:sz w:val="24"/>
          <w:szCs w:val="24"/>
        </w:rPr>
        <w:t xml:space="preserve"> </w:t>
      </w:r>
      <w:r w:rsidRPr="00FF238D">
        <w:rPr>
          <w:rFonts w:cs="Arial"/>
          <w:sz w:val="24"/>
          <w:szCs w:val="24"/>
        </w:rPr>
        <w:t xml:space="preserve">system and connected with a peristaltic pump. This setup allows a dynamic culture with </w:t>
      </w:r>
      <w:r>
        <w:rPr>
          <w:rFonts w:cs="Arial"/>
          <w:sz w:val="24"/>
          <w:szCs w:val="24"/>
        </w:rPr>
        <w:t>either pressure-regulated pulsatile flow or constant flow.</w:t>
      </w:r>
    </w:p>
    <w:p w14:paraId="7427DF54" w14:textId="77777777" w:rsidR="001B3A82" w:rsidRDefault="001B3A82" w:rsidP="005C2A1A">
      <w:pPr>
        <w:spacing w:after="0" w:line="240" w:lineRule="auto"/>
        <w:jc w:val="both"/>
        <w:rPr>
          <w:ins w:id="68" w:author="Corinna Moll" w:date="2013-02-18T09:56:00Z"/>
          <w:rFonts w:cs="Arial"/>
          <w:sz w:val="24"/>
          <w:szCs w:val="24"/>
        </w:rPr>
      </w:pPr>
    </w:p>
    <w:p w14:paraId="38AF803E" w14:textId="718E680E" w:rsidR="00523A50" w:rsidRPr="00B532F7" w:rsidRDefault="001B3A82" w:rsidP="005C2A1A">
      <w:pPr>
        <w:spacing w:after="0" w:line="240" w:lineRule="auto"/>
        <w:jc w:val="both"/>
        <w:rPr>
          <w:rFonts w:cs="Arial"/>
          <w:sz w:val="24"/>
          <w:szCs w:val="24"/>
        </w:rPr>
      </w:pPr>
      <w:r>
        <w:rPr>
          <w:rFonts w:cs="Arial"/>
          <w:sz w:val="24"/>
          <w:szCs w:val="24"/>
        </w:rPr>
        <w:t xml:space="preserve">Figure </w:t>
      </w:r>
      <w:ins w:id="69" w:author="Corinna Moll" w:date="2013-02-18T09:56:00Z">
        <w:r>
          <w:rPr>
            <w:rFonts w:cs="Arial"/>
            <w:sz w:val="24"/>
            <w:szCs w:val="24"/>
          </w:rPr>
          <w:t xml:space="preserve">3 </w:t>
        </w:r>
        <w:r w:rsidR="005732CC">
          <w:rPr>
            <w:rFonts w:cs="Arial"/>
            <w:sz w:val="24"/>
            <w:szCs w:val="24"/>
          </w:rPr>
          <w:t xml:space="preserve">gives an overview of the statically cultured S462 tumor cell line in 2D monoculture (figure </w:t>
        </w:r>
      </w:ins>
      <w:r w:rsidR="005732CC">
        <w:rPr>
          <w:rFonts w:cs="Arial"/>
          <w:sz w:val="24"/>
          <w:szCs w:val="24"/>
        </w:rPr>
        <w:t>3A</w:t>
      </w:r>
      <w:ins w:id="70" w:author="Corinna Moll" w:date="2013-02-18T09:56:00Z">
        <w:r w:rsidR="005732CC">
          <w:rPr>
            <w:rFonts w:cs="Arial"/>
            <w:sz w:val="24"/>
            <w:szCs w:val="24"/>
          </w:rPr>
          <w:t xml:space="preserve">) and in 3D </w:t>
        </w:r>
        <w:proofErr w:type="spellStart"/>
        <w:r w:rsidR="005732CC">
          <w:rPr>
            <w:rFonts w:cs="Arial"/>
            <w:sz w:val="24"/>
            <w:szCs w:val="24"/>
          </w:rPr>
          <w:t>coculture</w:t>
        </w:r>
        <w:proofErr w:type="spellEnd"/>
        <w:r w:rsidR="005732CC">
          <w:rPr>
            <w:rFonts w:cs="Arial"/>
            <w:sz w:val="24"/>
            <w:szCs w:val="24"/>
          </w:rPr>
          <w:t xml:space="preserve"> (figure 3B-D). </w:t>
        </w:r>
        <w:r w:rsidR="00653CD9">
          <w:rPr>
            <w:rFonts w:cs="Arial"/>
            <w:sz w:val="24"/>
            <w:szCs w:val="24"/>
          </w:rPr>
          <w:t>F</w:t>
        </w:r>
        <w:r w:rsidR="00523A50">
          <w:rPr>
            <w:rFonts w:cs="Arial"/>
            <w:sz w:val="24"/>
            <w:szCs w:val="24"/>
          </w:rPr>
          <w:t>igure 3</w:t>
        </w:r>
        <w:r w:rsidR="00653CD9">
          <w:rPr>
            <w:rFonts w:cs="Arial"/>
            <w:sz w:val="24"/>
            <w:szCs w:val="24"/>
          </w:rPr>
          <w:t>B</w:t>
        </w:r>
      </w:ins>
      <w:r w:rsidR="00523A50">
        <w:rPr>
          <w:rFonts w:cs="Arial"/>
          <w:sz w:val="24"/>
          <w:szCs w:val="24"/>
        </w:rPr>
        <w:t xml:space="preserve"> shows the triple culture of tumor cells S462 and primary fibroblasts on the apical side of SIS-</w:t>
      </w:r>
      <w:proofErr w:type="spellStart"/>
      <w:r w:rsidR="00523A50">
        <w:rPr>
          <w:rFonts w:cs="Arial"/>
          <w:sz w:val="24"/>
          <w:szCs w:val="24"/>
        </w:rPr>
        <w:t>Muc</w:t>
      </w:r>
      <w:proofErr w:type="spellEnd"/>
      <w:r w:rsidR="007951F5">
        <w:rPr>
          <w:rFonts w:cs="Arial"/>
          <w:sz w:val="24"/>
          <w:szCs w:val="24"/>
        </w:rPr>
        <w:t xml:space="preserve"> </w:t>
      </w:r>
      <w:ins w:id="71" w:author="Corinna Moll" w:date="2013-02-18T09:56:00Z">
        <w:r w:rsidR="007951F5">
          <w:rPr>
            <w:rFonts w:cs="Arial"/>
            <w:sz w:val="24"/>
            <w:szCs w:val="24"/>
          </w:rPr>
          <w:t>(former inner lumen side)</w:t>
        </w:r>
        <w:r w:rsidR="00523A50">
          <w:rPr>
            <w:rFonts w:cs="Arial"/>
            <w:sz w:val="24"/>
            <w:szCs w:val="24"/>
          </w:rPr>
          <w:t xml:space="preserve"> </w:t>
        </w:r>
      </w:ins>
      <w:r w:rsidR="00523A50">
        <w:rPr>
          <w:rFonts w:cs="Arial"/>
          <w:sz w:val="24"/>
          <w:szCs w:val="24"/>
        </w:rPr>
        <w:t xml:space="preserve">and </w:t>
      </w:r>
      <w:proofErr w:type="spellStart"/>
      <w:r w:rsidR="00523A50">
        <w:rPr>
          <w:rFonts w:cs="Arial"/>
          <w:sz w:val="24"/>
          <w:szCs w:val="24"/>
        </w:rPr>
        <w:t>mvEC</w:t>
      </w:r>
      <w:proofErr w:type="spellEnd"/>
      <w:r w:rsidR="00523A50">
        <w:rPr>
          <w:rFonts w:cs="Arial"/>
          <w:sz w:val="24"/>
          <w:szCs w:val="24"/>
        </w:rPr>
        <w:t xml:space="preserve"> on the </w:t>
      </w:r>
      <w:proofErr w:type="spellStart"/>
      <w:r w:rsidR="00523A50">
        <w:rPr>
          <w:rFonts w:cs="Arial"/>
          <w:sz w:val="24"/>
          <w:szCs w:val="24"/>
        </w:rPr>
        <w:t>basolateral</w:t>
      </w:r>
      <w:proofErr w:type="spellEnd"/>
      <w:r w:rsidR="00523A50">
        <w:rPr>
          <w:rFonts w:cs="Arial"/>
          <w:sz w:val="24"/>
          <w:szCs w:val="24"/>
        </w:rPr>
        <w:t xml:space="preserve"> side</w:t>
      </w:r>
      <w:del w:id="72" w:author="Corinna Moll" w:date="2013-02-18T09:56:00Z">
        <w:r w:rsidR="00523A50">
          <w:rPr>
            <w:rFonts w:cs="Arial"/>
            <w:sz w:val="24"/>
            <w:szCs w:val="24"/>
          </w:rPr>
          <w:delText>.</w:delText>
        </w:r>
      </w:del>
      <w:ins w:id="73" w:author="Corinna Moll" w:date="2013-02-18T09:56:00Z">
        <w:r w:rsidR="007951F5">
          <w:rPr>
            <w:rFonts w:cs="Arial"/>
            <w:sz w:val="24"/>
            <w:szCs w:val="24"/>
          </w:rPr>
          <w:t xml:space="preserve"> (former serosa side)</w:t>
        </w:r>
        <w:r w:rsidR="00523A50">
          <w:rPr>
            <w:rFonts w:cs="Arial"/>
            <w:sz w:val="24"/>
            <w:szCs w:val="24"/>
          </w:rPr>
          <w:t>.</w:t>
        </w:r>
      </w:ins>
      <w:r w:rsidR="00523A50">
        <w:rPr>
          <w:rFonts w:cs="Arial"/>
          <w:sz w:val="24"/>
          <w:szCs w:val="24"/>
        </w:rPr>
        <w:t xml:space="preserve"> The identification of different cell </w:t>
      </w:r>
      <w:r w:rsidR="00AD1BB6">
        <w:rPr>
          <w:rFonts w:cs="Arial"/>
          <w:sz w:val="24"/>
          <w:szCs w:val="24"/>
        </w:rPr>
        <w:t>types is possible by staining</w:t>
      </w:r>
      <w:r w:rsidR="00523A50">
        <w:rPr>
          <w:rFonts w:cs="Arial"/>
          <w:sz w:val="24"/>
          <w:szCs w:val="24"/>
        </w:rPr>
        <w:t xml:space="preserve"> cell-type specific markers, such as von </w:t>
      </w:r>
      <w:proofErr w:type="spellStart"/>
      <w:r w:rsidR="00523A50">
        <w:rPr>
          <w:rFonts w:cs="Arial"/>
          <w:sz w:val="24"/>
          <w:szCs w:val="24"/>
        </w:rPr>
        <w:t>Willebrand</w:t>
      </w:r>
      <w:proofErr w:type="spellEnd"/>
      <w:r w:rsidR="00523A50">
        <w:rPr>
          <w:rFonts w:cs="Arial"/>
          <w:sz w:val="24"/>
          <w:szCs w:val="24"/>
        </w:rPr>
        <w:t xml:space="preserve"> factor to </w:t>
      </w:r>
      <w:r w:rsidR="00AD1BB6">
        <w:rPr>
          <w:rFonts w:cs="Arial"/>
          <w:sz w:val="24"/>
          <w:szCs w:val="24"/>
        </w:rPr>
        <w:t>label</w:t>
      </w:r>
      <w:r w:rsidR="00523A50">
        <w:rPr>
          <w:rFonts w:cs="Arial"/>
          <w:sz w:val="24"/>
          <w:szCs w:val="24"/>
        </w:rPr>
        <w:t xml:space="preserve"> </w:t>
      </w:r>
      <w:proofErr w:type="spellStart"/>
      <w:r w:rsidR="00523A50">
        <w:rPr>
          <w:rFonts w:cs="Arial"/>
          <w:sz w:val="24"/>
          <w:szCs w:val="24"/>
        </w:rPr>
        <w:t>mvEC</w:t>
      </w:r>
      <w:proofErr w:type="spellEnd"/>
      <w:r w:rsidR="00AD1BB6">
        <w:rPr>
          <w:rFonts w:cs="Arial"/>
          <w:sz w:val="24"/>
          <w:szCs w:val="24"/>
        </w:rPr>
        <w:t xml:space="preserve"> </w:t>
      </w:r>
      <w:r w:rsidR="00523A50">
        <w:rPr>
          <w:rFonts w:cs="Arial"/>
          <w:sz w:val="24"/>
          <w:szCs w:val="24"/>
        </w:rPr>
        <w:t>(</w:t>
      </w:r>
      <w:del w:id="74" w:author="Corinna Moll" w:date="2013-02-18T09:56:00Z">
        <w:r w:rsidR="00523A50">
          <w:rPr>
            <w:rFonts w:cs="Arial"/>
            <w:sz w:val="24"/>
            <w:szCs w:val="24"/>
          </w:rPr>
          <w:delText>Figure 3B</w:delText>
        </w:r>
      </w:del>
      <w:ins w:id="75" w:author="Corinna Moll" w:date="2013-02-18T09:56:00Z">
        <w:r w:rsidR="00653CD9">
          <w:rPr>
            <w:rFonts w:cs="Arial"/>
            <w:sz w:val="24"/>
            <w:szCs w:val="24"/>
          </w:rPr>
          <w:t>f</w:t>
        </w:r>
        <w:r w:rsidR="00523A50">
          <w:rPr>
            <w:rFonts w:cs="Arial"/>
            <w:sz w:val="24"/>
            <w:szCs w:val="24"/>
          </w:rPr>
          <w:t>igure 3</w:t>
        </w:r>
        <w:r w:rsidR="00653CD9">
          <w:rPr>
            <w:rFonts w:cs="Arial"/>
            <w:sz w:val="24"/>
            <w:szCs w:val="24"/>
          </w:rPr>
          <w:t>C</w:t>
        </w:r>
      </w:ins>
      <w:r w:rsidR="00523A50">
        <w:rPr>
          <w:rFonts w:cs="Arial"/>
          <w:sz w:val="24"/>
          <w:szCs w:val="24"/>
        </w:rPr>
        <w:t>). The p53-positive S462 cells can be distinguished from the p53-negative primary fibroblasts</w:t>
      </w:r>
      <w:r w:rsidR="00AD1BB6">
        <w:rPr>
          <w:rFonts w:cs="Arial"/>
          <w:sz w:val="24"/>
          <w:szCs w:val="24"/>
        </w:rPr>
        <w:t xml:space="preserve"> (</w:t>
      </w:r>
      <w:del w:id="76" w:author="Corinna Moll" w:date="2013-02-18T09:56:00Z">
        <w:r w:rsidR="00AD1BB6">
          <w:rPr>
            <w:rFonts w:cs="Arial"/>
            <w:sz w:val="24"/>
            <w:szCs w:val="24"/>
          </w:rPr>
          <w:delText>Figure 3C</w:delText>
        </w:r>
      </w:del>
      <w:ins w:id="77" w:author="Corinna Moll" w:date="2013-02-18T09:56:00Z">
        <w:r w:rsidR="00653CD9">
          <w:rPr>
            <w:rFonts w:cs="Arial"/>
            <w:sz w:val="24"/>
            <w:szCs w:val="24"/>
          </w:rPr>
          <w:t>f</w:t>
        </w:r>
        <w:r w:rsidR="00AD1BB6">
          <w:rPr>
            <w:rFonts w:cs="Arial"/>
            <w:sz w:val="24"/>
            <w:szCs w:val="24"/>
          </w:rPr>
          <w:t>igure 3</w:t>
        </w:r>
        <w:r w:rsidR="00653CD9">
          <w:rPr>
            <w:rFonts w:cs="Arial"/>
            <w:sz w:val="24"/>
            <w:szCs w:val="24"/>
          </w:rPr>
          <w:t>D</w:t>
        </w:r>
      </w:ins>
      <w:r w:rsidR="00AD1BB6">
        <w:rPr>
          <w:rFonts w:cs="Arial"/>
          <w:sz w:val="24"/>
          <w:szCs w:val="24"/>
        </w:rPr>
        <w:t>)</w:t>
      </w:r>
      <w:r w:rsidR="00523A50">
        <w:rPr>
          <w:rFonts w:cs="Arial"/>
          <w:sz w:val="24"/>
          <w:szCs w:val="24"/>
        </w:rPr>
        <w:t xml:space="preserve"> and the 3D distrib</w:t>
      </w:r>
      <w:r w:rsidR="00B532F7">
        <w:rPr>
          <w:rFonts w:cs="Arial"/>
          <w:sz w:val="24"/>
          <w:szCs w:val="24"/>
        </w:rPr>
        <w:t xml:space="preserve">ution of cells can be </w:t>
      </w:r>
      <w:r w:rsidR="00B532F7" w:rsidRPr="00B532F7">
        <w:rPr>
          <w:rFonts w:cs="Arial"/>
          <w:sz w:val="24"/>
          <w:szCs w:val="24"/>
        </w:rPr>
        <w:t xml:space="preserve">analyzed. Figure 4 shows </w:t>
      </w:r>
      <w:del w:id="78" w:author="Corinna Moll" w:date="2013-02-18T09:56:00Z">
        <w:r w:rsidR="00EE48BB" w:rsidRPr="00B532F7">
          <w:rPr>
            <w:rFonts w:cs="Arial"/>
            <w:sz w:val="24"/>
            <w:szCs w:val="24"/>
          </w:rPr>
          <w:delText>staining’s</w:delText>
        </w:r>
      </w:del>
      <w:proofErr w:type="spellStart"/>
      <w:ins w:id="79" w:author="Corinna Moll" w:date="2013-02-18T09:56:00Z">
        <w:r w:rsidR="00EE48BB" w:rsidRPr="00B532F7">
          <w:rPr>
            <w:rFonts w:cs="Arial"/>
            <w:sz w:val="24"/>
            <w:szCs w:val="24"/>
          </w:rPr>
          <w:t>stainings</w:t>
        </w:r>
      </w:ins>
      <w:proofErr w:type="spellEnd"/>
      <w:r w:rsidR="00B532F7" w:rsidRPr="00B532F7">
        <w:rPr>
          <w:rFonts w:cs="Arial"/>
          <w:sz w:val="24"/>
          <w:szCs w:val="24"/>
        </w:rPr>
        <w:t xml:space="preserve"> equivalent to </w:t>
      </w:r>
      <w:del w:id="80" w:author="Corinna Moll" w:date="2013-02-18T09:56:00Z">
        <w:r w:rsidR="00B532F7" w:rsidRPr="00B532F7">
          <w:rPr>
            <w:rFonts w:cs="Arial"/>
            <w:sz w:val="24"/>
            <w:szCs w:val="24"/>
          </w:rPr>
          <w:delText>Figure</w:delText>
        </w:r>
      </w:del>
      <w:ins w:id="81" w:author="Corinna Moll" w:date="2013-02-18T09:56:00Z">
        <w:r w:rsidR="00653CD9">
          <w:rPr>
            <w:rFonts w:cs="Arial"/>
            <w:sz w:val="24"/>
            <w:szCs w:val="24"/>
          </w:rPr>
          <w:t>f</w:t>
        </w:r>
        <w:r w:rsidR="00B532F7" w:rsidRPr="00B532F7">
          <w:rPr>
            <w:rFonts w:cs="Arial"/>
            <w:sz w:val="24"/>
            <w:szCs w:val="24"/>
          </w:rPr>
          <w:t>igure</w:t>
        </w:r>
      </w:ins>
      <w:r w:rsidR="00B532F7" w:rsidRPr="00B532F7">
        <w:rPr>
          <w:rFonts w:cs="Arial"/>
          <w:sz w:val="24"/>
          <w:szCs w:val="24"/>
        </w:rPr>
        <w:t xml:space="preserve"> 3 of the dynamically cultured triple culture.</w:t>
      </w:r>
    </w:p>
    <w:p w14:paraId="3FD7A590" w14:textId="77777777" w:rsidR="004633DA" w:rsidRDefault="004633DA" w:rsidP="005C2A1A">
      <w:pPr>
        <w:spacing w:after="0" w:line="240" w:lineRule="auto"/>
        <w:jc w:val="both"/>
        <w:rPr>
          <w:rFonts w:cs="Arial"/>
          <w:b/>
          <w:sz w:val="24"/>
          <w:szCs w:val="24"/>
        </w:rPr>
      </w:pPr>
    </w:p>
    <w:p w14:paraId="4EF75363" w14:textId="77777777" w:rsidR="00B5472D" w:rsidRPr="00396656" w:rsidRDefault="00B5472D" w:rsidP="005C2A1A">
      <w:pPr>
        <w:spacing w:after="0" w:line="240" w:lineRule="auto"/>
        <w:jc w:val="both"/>
        <w:rPr>
          <w:rFonts w:cs="Arial"/>
          <w:sz w:val="24"/>
          <w:szCs w:val="24"/>
        </w:rPr>
      </w:pPr>
      <w:r w:rsidRPr="00396656">
        <w:rPr>
          <w:rFonts w:cs="Arial"/>
          <w:b/>
          <w:sz w:val="24"/>
          <w:szCs w:val="24"/>
        </w:rPr>
        <w:t>Tables and Figures:</w:t>
      </w:r>
    </w:p>
    <w:p w14:paraId="0146E126" w14:textId="77777777" w:rsidR="004633DA" w:rsidRDefault="004633DA" w:rsidP="005C2A1A">
      <w:pPr>
        <w:spacing w:after="0" w:line="240" w:lineRule="auto"/>
        <w:jc w:val="both"/>
        <w:rPr>
          <w:rFonts w:cs="Arial"/>
          <w:b/>
          <w:sz w:val="24"/>
          <w:szCs w:val="24"/>
        </w:rPr>
      </w:pPr>
    </w:p>
    <w:p w14:paraId="17381CAA" w14:textId="7F3ACD94" w:rsidR="00921DDF" w:rsidRPr="00B532F7" w:rsidRDefault="00921DDF" w:rsidP="005C2A1A">
      <w:pPr>
        <w:spacing w:after="0" w:line="240" w:lineRule="auto"/>
        <w:jc w:val="both"/>
        <w:rPr>
          <w:rFonts w:cs="Arial"/>
          <w:sz w:val="24"/>
          <w:szCs w:val="24"/>
        </w:rPr>
      </w:pPr>
      <w:r w:rsidRPr="00B532F7">
        <w:rPr>
          <w:rFonts w:cs="Arial"/>
          <w:b/>
          <w:sz w:val="24"/>
          <w:szCs w:val="24"/>
        </w:rPr>
        <w:t>Figure 1:</w:t>
      </w:r>
      <w:r w:rsidRPr="00B532F7">
        <w:rPr>
          <w:rFonts w:cs="Arial"/>
          <w:sz w:val="24"/>
          <w:szCs w:val="24"/>
        </w:rPr>
        <w:t xml:space="preserve"> </w:t>
      </w:r>
      <w:del w:id="82" w:author="Corinna Moll" w:date="2013-02-18T09:56:00Z">
        <w:r w:rsidR="004210FF">
          <w:rPr>
            <w:rFonts w:cs="Arial"/>
            <w:sz w:val="24"/>
            <w:szCs w:val="24"/>
          </w:rPr>
          <w:delText xml:space="preserve"> </w:delText>
        </w:r>
      </w:del>
      <w:r w:rsidR="004210FF">
        <w:rPr>
          <w:rFonts w:cs="Arial"/>
          <w:sz w:val="24"/>
          <w:szCs w:val="24"/>
        </w:rPr>
        <w:t>DECELLULARIZATION SET-UP</w:t>
      </w:r>
      <w:r w:rsidR="00750431">
        <w:rPr>
          <w:rFonts w:cs="Arial"/>
          <w:sz w:val="24"/>
          <w:szCs w:val="24"/>
        </w:rPr>
        <w:t xml:space="preserve">. </w:t>
      </w:r>
      <w:r w:rsidR="003115BB" w:rsidRPr="00B532F7">
        <w:rPr>
          <w:rFonts w:cs="Arial"/>
          <w:sz w:val="24"/>
          <w:szCs w:val="24"/>
        </w:rPr>
        <w:t xml:space="preserve">(A) </w:t>
      </w:r>
      <w:r w:rsidR="00386163" w:rsidRPr="00B532F7">
        <w:rPr>
          <w:rFonts w:cs="Arial"/>
          <w:sz w:val="24"/>
          <w:szCs w:val="24"/>
        </w:rPr>
        <w:t>Bior</w:t>
      </w:r>
      <w:r w:rsidR="003115BB" w:rsidRPr="00B532F7">
        <w:rPr>
          <w:rFonts w:cs="Arial"/>
          <w:sz w:val="24"/>
          <w:szCs w:val="24"/>
        </w:rPr>
        <w:t>eactor</w:t>
      </w:r>
      <w:r w:rsidR="00E341C7">
        <w:rPr>
          <w:rFonts w:cs="Arial"/>
          <w:sz w:val="24"/>
          <w:szCs w:val="24"/>
        </w:rPr>
        <w:t xml:space="preserve"> </w:t>
      </w:r>
      <w:ins w:id="83" w:author="Corinna Moll" w:date="2013-02-18T09:56:00Z">
        <w:r w:rsidR="00E341C7">
          <w:rPr>
            <w:rFonts w:cs="Arial"/>
            <w:sz w:val="24"/>
            <w:szCs w:val="24"/>
          </w:rPr>
          <w:t>and pump</w:t>
        </w:r>
        <w:r w:rsidR="003115BB" w:rsidRPr="00B532F7">
          <w:rPr>
            <w:rFonts w:cs="Arial"/>
            <w:sz w:val="24"/>
            <w:szCs w:val="24"/>
          </w:rPr>
          <w:t xml:space="preserve"> </w:t>
        </w:r>
      </w:ins>
      <w:r w:rsidR="003115BB" w:rsidRPr="00B532F7">
        <w:rPr>
          <w:rFonts w:cs="Arial"/>
          <w:sz w:val="24"/>
          <w:szCs w:val="24"/>
        </w:rPr>
        <w:t>set</w:t>
      </w:r>
      <w:r w:rsidR="000D4634">
        <w:rPr>
          <w:rFonts w:cs="Arial"/>
          <w:sz w:val="24"/>
          <w:szCs w:val="24"/>
        </w:rPr>
        <w:t>-up</w:t>
      </w:r>
      <w:r w:rsidR="003115BB" w:rsidRPr="00B532F7">
        <w:rPr>
          <w:rFonts w:cs="Arial"/>
          <w:sz w:val="24"/>
          <w:szCs w:val="24"/>
        </w:rPr>
        <w:t xml:space="preserve"> for </w:t>
      </w:r>
      <w:proofErr w:type="spellStart"/>
      <w:r w:rsidR="003115BB" w:rsidRPr="00B532F7">
        <w:rPr>
          <w:rFonts w:cs="Arial"/>
          <w:sz w:val="24"/>
          <w:szCs w:val="24"/>
        </w:rPr>
        <w:t>decellulariz</w:t>
      </w:r>
      <w:r w:rsidRPr="00B532F7">
        <w:rPr>
          <w:rFonts w:cs="Arial"/>
          <w:sz w:val="24"/>
          <w:szCs w:val="24"/>
        </w:rPr>
        <w:t>ing</w:t>
      </w:r>
      <w:proofErr w:type="spellEnd"/>
      <w:r w:rsidRPr="00B532F7">
        <w:rPr>
          <w:rFonts w:cs="Arial"/>
          <w:sz w:val="24"/>
          <w:szCs w:val="24"/>
        </w:rPr>
        <w:t xml:space="preserve"> the </w:t>
      </w:r>
      <w:proofErr w:type="spellStart"/>
      <w:r w:rsidRPr="00B532F7">
        <w:rPr>
          <w:rFonts w:cs="Arial"/>
          <w:sz w:val="24"/>
          <w:szCs w:val="24"/>
        </w:rPr>
        <w:t>BioVaSc</w:t>
      </w:r>
      <w:proofErr w:type="spellEnd"/>
      <w:r w:rsidR="00E341C7">
        <w:rPr>
          <w:rFonts w:cs="Arial"/>
          <w:sz w:val="24"/>
          <w:szCs w:val="24"/>
        </w:rPr>
        <w:t xml:space="preserve">, </w:t>
      </w:r>
      <w:ins w:id="84" w:author="Corinna Moll" w:date="2013-02-18T09:56:00Z">
        <w:r w:rsidR="00E341C7">
          <w:rPr>
            <w:rFonts w:cs="Arial"/>
            <w:sz w:val="24"/>
            <w:szCs w:val="24"/>
          </w:rPr>
          <w:t>monitored by a PC.</w:t>
        </w:r>
        <w:r w:rsidR="003115BB" w:rsidRPr="00B532F7">
          <w:rPr>
            <w:rFonts w:cs="Arial"/>
            <w:sz w:val="24"/>
            <w:szCs w:val="24"/>
          </w:rPr>
          <w:t xml:space="preserve"> </w:t>
        </w:r>
      </w:ins>
      <w:r w:rsidR="003115BB" w:rsidRPr="00B532F7">
        <w:rPr>
          <w:rFonts w:cs="Arial"/>
          <w:sz w:val="24"/>
          <w:szCs w:val="24"/>
        </w:rPr>
        <w:t xml:space="preserve">(B) </w:t>
      </w:r>
      <w:proofErr w:type="spellStart"/>
      <w:r w:rsidR="00D81878">
        <w:rPr>
          <w:rFonts w:cs="Arial"/>
          <w:sz w:val="24"/>
          <w:szCs w:val="24"/>
        </w:rPr>
        <w:t>De</w:t>
      </w:r>
      <w:r w:rsidR="003115BB" w:rsidRPr="00B532F7">
        <w:rPr>
          <w:rFonts w:cs="Arial"/>
          <w:sz w:val="24"/>
          <w:szCs w:val="24"/>
        </w:rPr>
        <w:t>cellularized</w:t>
      </w:r>
      <w:proofErr w:type="spellEnd"/>
      <w:r w:rsidR="003115BB" w:rsidRPr="00B532F7">
        <w:rPr>
          <w:rFonts w:cs="Arial"/>
          <w:sz w:val="24"/>
          <w:szCs w:val="24"/>
        </w:rPr>
        <w:t xml:space="preserve"> </w:t>
      </w:r>
      <w:proofErr w:type="spellStart"/>
      <w:r w:rsidR="003115BB" w:rsidRPr="00B532F7">
        <w:rPr>
          <w:rFonts w:cs="Arial"/>
          <w:sz w:val="24"/>
          <w:szCs w:val="24"/>
        </w:rPr>
        <w:t>BioVaSc</w:t>
      </w:r>
      <w:proofErr w:type="spellEnd"/>
      <w:ins w:id="85" w:author="Corinna Moll" w:date="2013-02-18T09:56:00Z">
        <w:r w:rsidR="00E341C7">
          <w:rPr>
            <w:rFonts w:cs="Arial"/>
            <w:sz w:val="24"/>
            <w:szCs w:val="24"/>
          </w:rPr>
          <w:t xml:space="preserve"> in gla</w:t>
        </w:r>
        <w:r w:rsidR="006C3779">
          <w:rPr>
            <w:rFonts w:cs="Arial"/>
            <w:sz w:val="24"/>
            <w:szCs w:val="24"/>
          </w:rPr>
          <w:t>s</w:t>
        </w:r>
        <w:r w:rsidR="00E341C7">
          <w:rPr>
            <w:rFonts w:cs="Arial"/>
            <w:sz w:val="24"/>
            <w:szCs w:val="24"/>
          </w:rPr>
          <w:t xml:space="preserve">s tank. The lumen and the arterial inlet </w:t>
        </w:r>
        <w:r w:rsidR="000434D0">
          <w:rPr>
            <w:rFonts w:cs="Arial"/>
            <w:sz w:val="24"/>
            <w:szCs w:val="24"/>
          </w:rPr>
          <w:t>are</w:t>
        </w:r>
        <w:r w:rsidR="00E341C7">
          <w:rPr>
            <w:rFonts w:cs="Arial"/>
            <w:sz w:val="24"/>
            <w:szCs w:val="24"/>
          </w:rPr>
          <w:t xml:space="preserve"> connected to the adapters</w:t>
        </w:r>
      </w:ins>
      <w:r w:rsidR="003115BB" w:rsidRPr="00B532F7">
        <w:rPr>
          <w:rFonts w:cs="Arial"/>
          <w:sz w:val="24"/>
          <w:szCs w:val="24"/>
        </w:rPr>
        <w:t>.</w:t>
      </w:r>
    </w:p>
    <w:p w14:paraId="5EB05F87" w14:textId="77777777" w:rsidR="004633DA" w:rsidRDefault="004633DA" w:rsidP="005C2A1A">
      <w:pPr>
        <w:spacing w:after="0" w:line="240" w:lineRule="auto"/>
        <w:jc w:val="both"/>
        <w:rPr>
          <w:rFonts w:cs="Arial"/>
          <w:b/>
          <w:sz w:val="24"/>
          <w:szCs w:val="24"/>
        </w:rPr>
      </w:pPr>
    </w:p>
    <w:p w14:paraId="2F4DA51C" w14:textId="0DEDA792" w:rsidR="00523A50" w:rsidRPr="00B532F7" w:rsidRDefault="00B5472D" w:rsidP="005C2A1A">
      <w:pPr>
        <w:spacing w:after="0" w:line="240" w:lineRule="auto"/>
        <w:jc w:val="both"/>
        <w:rPr>
          <w:rFonts w:cs="Arial"/>
          <w:sz w:val="24"/>
          <w:szCs w:val="24"/>
        </w:rPr>
      </w:pPr>
      <w:r w:rsidRPr="00B532F7">
        <w:rPr>
          <w:rFonts w:cs="Arial"/>
          <w:b/>
          <w:sz w:val="24"/>
          <w:szCs w:val="24"/>
        </w:rPr>
        <w:t>Figure 2:</w:t>
      </w:r>
      <w:r w:rsidRPr="00B532F7">
        <w:rPr>
          <w:rFonts w:cs="Arial"/>
          <w:sz w:val="24"/>
          <w:szCs w:val="24"/>
        </w:rPr>
        <w:t xml:space="preserve"> </w:t>
      </w:r>
      <w:r w:rsidR="00426F74">
        <w:rPr>
          <w:rFonts w:cs="Arial"/>
          <w:sz w:val="24"/>
          <w:szCs w:val="24"/>
        </w:rPr>
        <w:t xml:space="preserve">OVERVIEW OF THE </w:t>
      </w:r>
      <w:r w:rsidR="004210FF">
        <w:rPr>
          <w:rFonts w:cs="Arial"/>
          <w:sz w:val="24"/>
          <w:szCs w:val="24"/>
        </w:rPr>
        <w:t>DIFFERENT CULTURE SET-UPS</w:t>
      </w:r>
      <w:r w:rsidR="0027301A">
        <w:rPr>
          <w:rFonts w:cs="Arial"/>
          <w:sz w:val="24"/>
          <w:szCs w:val="24"/>
        </w:rPr>
        <w:t>.</w:t>
      </w:r>
      <w:r w:rsidR="00750431">
        <w:rPr>
          <w:rFonts w:cs="Arial"/>
          <w:sz w:val="24"/>
          <w:szCs w:val="24"/>
        </w:rPr>
        <w:t xml:space="preserve"> </w:t>
      </w:r>
      <w:r w:rsidR="00750F40" w:rsidRPr="00B532F7">
        <w:rPr>
          <w:rFonts w:cs="Arial"/>
          <w:sz w:val="24"/>
          <w:szCs w:val="24"/>
        </w:rPr>
        <w:t>(A)</w:t>
      </w:r>
      <w:r w:rsidR="00921DDF" w:rsidRPr="00B532F7">
        <w:rPr>
          <w:rFonts w:cs="Arial"/>
          <w:sz w:val="24"/>
          <w:szCs w:val="24"/>
        </w:rPr>
        <w:t xml:space="preserve"> CAD section view of static culture system</w:t>
      </w:r>
      <w:r w:rsidR="00750F40" w:rsidRPr="00B532F7">
        <w:rPr>
          <w:rFonts w:cs="Arial"/>
          <w:sz w:val="24"/>
          <w:szCs w:val="24"/>
        </w:rPr>
        <w:t xml:space="preserve"> in </w:t>
      </w:r>
      <w:proofErr w:type="spellStart"/>
      <w:r w:rsidR="00750F40" w:rsidRPr="00B532F7">
        <w:rPr>
          <w:rFonts w:cs="Arial"/>
          <w:sz w:val="24"/>
          <w:szCs w:val="24"/>
        </w:rPr>
        <w:t>Microtiter</w:t>
      </w:r>
      <w:proofErr w:type="spellEnd"/>
      <w:r w:rsidR="00921DDF" w:rsidRPr="00B532F7">
        <w:rPr>
          <w:rFonts w:cs="Arial"/>
          <w:sz w:val="24"/>
          <w:szCs w:val="24"/>
        </w:rPr>
        <w:t xml:space="preserve"> well</w:t>
      </w:r>
      <w:r w:rsidR="00750F40" w:rsidRPr="00B532F7">
        <w:rPr>
          <w:rFonts w:cs="Arial"/>
          <w:sz w:val="24"/>
          <w:szCs w:val="24"/>
        </w:rPr>
        <w:t xml:space="preserve"> plate, (</w:t>
      </w:r>
      <w:r w:rsidR="00921DDF" w:rsidRPr="00B532F7">
        <w:rPr>
          <w:rFonts w:cs="Arial"/>
          <w:sz w:val="24"/>
          <w:szCs w:val="24"/>
        </w:rPr>
        <w:t xml:space="preserve">B) </w:t>
      </w:r>
      <w:r w:rsidR="00386163" w:rsidRPr="00B532F7">
        <w:rPr>
          <w:rFonts w:cs="Arial"/>
          <w:sz w:val="24"/>
          <w:szCs w:val="24"/>
        </w:rPr>
        <w:t>m</w:t>
      </w:r>
      <w:r w:rsidR="00921DDF" w:rsidRPr="00B532F7">
        <w:rPr>
          <w:rFonts w:cs="Arial"/>
          <w:sz w:val="24"/>
          <w:szCs w:val="24"/>
        </w:rPr>
        <w:t>etal insert</w:t>
      </w:r>
      <w:r w:rsidR="003115BB" w:rsidRPr="00B532F7">
        <w:rPr>
          <w:rFonts w:cs="Arial"/>
          <w:sz w:val="24"/>
          <w:szCs w:val="24"/>
        </w:rPr>
        <w:t xml:space="preserve">s </w:t>
      </w:r>
      <w:r w:rsidR="00921DDF" w:rsidRPr="00B532F7">
        <w:rPr>
          <w:rFonts w:cs="Arial"/>
          <w:sz w:val="24"/>
          <w:szCs w:val="24"/>
        </w:rPr>
        <w:t xml:space="preserve">for static </w:t>
      </w:r>
      <w:r w:rsidR="00F87558" w:rsidRPr="00B532F7">
        <w:rPr>
          <w:rFonts w:cs="Arial"/>
          <w:sz w:val="24"/>
          <w:szCs w:val="24"/>
        </w:rPr>
        <w:t>culture</w:t>
      </w:r>
      <w:r w:rsidR="00750F40" w:rsidRPr="00B532F7">
        <w:rPr>
          <w:rFonts w:cs="Arial"/>
          <w:sz w:val="24"/>
          <w:szCs w:val="24"/>
        </w:rPr>
        <w:t>, (C)</w:t>
      </w:r>
      <w:r w:rsidR="00E341C7">
        <w:rPr>
          <w:rFonts w:cs="Arial"/>
          <w:sz w:val="24"/>
          <w:szCs w:val="24"/>
        </w:rPr>
        <w:t xml:space="preserve"> </w:t>
      </w:r>
      <w:ins w:id="86" w:author="Corinna Moll" w:date="2013-02-18T09:56:00Z">
        <w:r w:rsidR="00E341C7">
          <w:rPr>
            <w:rFonts w:cs="Arial"/>
            <w:sz w:val="24"/>
            <w:szCs w:val="24"/>
          </w:rPr>
          <w:t>medium</w:t>
        </w:r>
        <w:r w:rsidR="00750F40" w:rsidRPr="00B532F7">
          <w:rPr>
            <w:rFonts w:cs="Arial"/>
            <w:sz w:val="24"/>
            <w:szCs w:val="24"/>
          </w:rPr>
          <w:t xml:space="preserve"> </w:t>
        </w:r>
      </w:ins>
      <w:r w:rsidR="00750F40" w:rsidRPr="00B532F7">
        <w:rPr>
          <w:rFonts w:cs="Arial"/>
          <w:sz w:val="24"/>
          <w:szCs w:val="24"/>
        </w:rPr>
        <w:t>flow simulation</w:t>
      </w:r>
      <w:r w:rsidR="004A7D0C">
        <w:rPr>
          <w:rFonts w:cs="Arial"/>
          <w:sz w:val="24"/>
          <w:szCs w:val="24"/>
        </w:rPr>
        <w:t xml:space="preserve"> </w:t>
      </w:r>
      <w:ins w:id="87" w:author="Corinna Moll" w:date="2013-02-18T09:56:00Z">
        <w:r w:rsidR="004A7D0C">
          <w:rPr>
            <w:rFonts w:cs="Arial"/>
            <w:sz w:val="24"/>
            <w:szCs w:val="24"/>
          </w:rPr>
          <w:t>(velocity field [m/s])</w:t>
        </w:r>
        <w:r w:rsidR="00750F40" w:rsidRPr="00B532F7">
          <w:rPr>
            <w:rFonts w:cs="Arial"/>
            <w:sz w:val="24"/>
            <w:szCs w:val="24"/>
          </w:rPr>
          <w:t xml:space="preserve"> </w:t>
        </w:r>
        <w:r w:rsidR="00E341C7">
          <w:rPr>
            <w:rFonts w:cs="Arial"/>
            <w:sz w:val="24"/>
            <w:szCs w:val="24"/>
          </w:rPr>
          <w:t>for</w:t>
        </w:r>
        <w:r w:rsidR="00E341C7" w:rsidRPr="00B532F7">
          <w:rPr>
            <w:rFonts w:cs="Arial"/>
            <w:sz w:val="24"/>
            <w:szCs w:val="24"/>
          </w:rPr>
          <w:t xml:space="preserve"> </w:t>
        </w:r>
        <w:r w:rsidR="00750F40" w:rsidRPr="00B532F7">
          <w:rPr>
            <w:rFonts w:cs="Arial"/>
            <w:sz w:val="24"/>
            <w:szCs w:val="24"/>
          </w:rPr>
          <w:t xml:space="preserve">dynamic </w:t>
        </w:r>
        <w:r w:rsidR="00F87558" w:rsidRPr="00B532F7">
          <w:rPr>
            <w:rFonts w:cs="Arial"/>
            <w:sz w:val="24"/>
            <w:szCs w:val="24"/>
          </w:rPr>
          <w:t>culture</w:t>
        </w:r>
        <w:r w:rsidR="00E341C7">
          <w:rPr>
            <w:rFonts w:cs="Arial"/>
            <w:sz w:val="24"/>
            <w:szCs w:val="24"/>
          </w:rPr>
          <w:t xml:space="preserve"> </w:t>
        </w:r>
      </w:ins>
      <w:r w:rsidR="00E341C7">
        <w:rPr>
          <w:rFonts w:cs="Arial"/>
          <w:sz w:val="24"/>
          <w:szCs w:val="24"/>
        </w:rPr>
        <w:t xml:space="preserve">of </w:t>
      </w:r>
      <w:del w:id="88" w:author="Corinna Moll" w:date="2013-02-18T09:56:00Z">
        <w:r w:rsidR="00750F40" w:rsidRPr="00B532F7">
          <w:rPr>
            <w:rFonts w:cs="Arial"/>
            <w:sz w:val="24"/>
            <w:szCs w:val="24"/>
          </w:rPr>
          <w:delText xml:space="preserve">dynamic </w:delText>
        </w:r>
        <w:r w:rsidR="00F87558" w:rsidRPr="00B532F7">
          <w:rPr>
            <w:rFonts w:cs="Arial"/>
            <w:sz w:val="24"/>
            <w:szCs w:val="24"/>
          </w:rPr>
          <w:delText>culture</w:delText>
        </w:r>
      </w:del>
      <w:ins w:id="89" w:author="Corinna Moll" w:date="2013-02-18T09:56:00Z">
        <w:r w:rsidR="00E341C7">
          <w:rPr>
            <w:rFonts w:cs="Arial"/>
            <w:sz w:val="24"/>
            <w:szCs w:val="24"/>
          </w:rPr>
          <w:t xml:space="preserve">the upper </w:t>
        </w:r>
        <w:proofErr w:type="spellStart"/>
        <w:r w:rsidR="00E341C7">
          <w:rPr>
            <w:rFonts w:cs="Arial"/>
            <w:sz w:val="24"/>
            <w:szCs w:val="24"/>
          </w:rPr>
          <w:t>lid</w:t>
        </w:r>
        <w:proofErr w:type="spellEnd"/>
        <w:r w:rsidR="00E341C7">
          <w:rPr>
            <w:rFonts w:cs="Arial"/>
            <w:sz w:val="24"/>
            <w:szCs w:val="24"/>
          </w:rPr>
          <w:t xml:space="preserve"> of the flow bioreactor</w:t>
        </w:r>
      </w:ins>
      <w:r w:rsidR="00750F40" w:rsidRPr="00B532F7">
        <w:rPr>
          <w:rFonts w:cs="Arial"/>
          <w:sz w:val="24"/>
          <w:szCs w:val="24"/>
        </w:rPr>
        <w:t>, (</w:t>
      </w:r>
      <w:r w:rsidR="00386163" w:rsidRPr="00B532F7">
        <w:rPr>
          <w:rFonts w:cs="Arial"/>
          <w:sz w:val="24"/>
          <w:szCs w:val="24"/>
        </w:rPr>
        <w:t>D)</w:t>
      </w:r>
      <w:r w:rsidR="00E341C7">
        <w:rPr>
          <w:rFonts w:cs="Arial"/>
          <w:sz w:val="24"/>
          <w:szCs w:val="24"/>
        </w:rPr>
        <w:t xml:space="preserve"> </w:t>
      </w:r>
      <w:ins w:id="90" w:author="Corinna Moll" w:date="2013-02-18T09:56:00Z">
        <w:r w:rsidR="00E341C7">
          <w:rPr>
            <w:rFonts w:cs="Arial"/>
            <w:sz w:val="24"/>
            <w:szCs w:val="24"/>
          </w:rPr>
          <w:t>flow</w:t>
        </w:r>
        <w:r w:rsidR="00386163" w:rsidRPr="00B532F7">
          <w:rPr>
            <w:rFonts w:cs="Arial"/>
            <w:sz w:val="24"/>
            <w:szCs w:val="24"/>
          </w:rPr>
          <w:t xml:space="preserve"> </w:t>
        </w:r>
      </w:ins>
      <w:r w:rsidR="00386163" w:rsidRPr="00B532F7">
        <w:rPr>
          <w:rFonts w:cs="Arial"/>
          <w:sz w:val="24"/>
          <w:szCs w:val="24"/>
        </w:rPr>
        <w:t>b</w:t>
      </w:r>
      <w:r w:rsidR="00750F40" w:rsidRPr="00B532F7">
        <w:rPr>
          <w:rFonts w:cs="Arial"/>
          <w:sz w:val="24"/>
          <w:szCs w:val="24"/>
        </w:rPr>
        <w:t xml:space="preserve">ioreactor for dynamic </w:t>
      </w:r>
      <w:r w:rsidR="00F87558" w:rsidRPr="00B532F7">
        <w:rPr>
          <w:rFonts w:cs="Arial"/>
          <w:sz w:val="24"/>
          <w:szCs w:val="24"/>
        </w:rPr>
        <w:t>culture</w:t>
      </w:r>
      <w:ins w:id="91" w:author="Corinna Moll" w:date="2013-02-18T09:56:00Z">
        <w:r w:rsidR="00E341C7">
          <w:rPr>
            <w:rFonts w:cs="Arial"/>
            <w:sz w:val="24"/>
            <w:szCs w:val="24"/>
          </w:rPr>
          <w:t xml:space="preserve"> connected to the peristaltic pump</w:t>
        </w:r>
      </w:ins>
      <w:r w:rsidR="00750F40" w:rsidRPr="00B532F7">
        <w:rPr>
          <w:rFonts w:cs="Arial"/>
          <w:sz w:val="24"/>
          <w:szCs w:val="24"/>
        </w:rPr>
        <w:t>.</w:t>
      </w:r>
    </w:p>
    <w:p w14:paraId="50C3E3FC" w14:textId="77777777" w:rsidR="004633DA" w:rsidRDefault="004633DA" w:rsidP="005C2A1A">
      <w:pPr>
        <w:spacing w:after="0" w:line="240" w:lineRule="auto"/>
        <w:jc w:val="both"/>
        <w:rPr>
          <w:rFonts w:cs="Arial"/>
          <w:b/>
          <w:sz w:val="24"/>
          <w:szCs w:val="24"/>
        </w:rPr>
      </w:pPr>
    </w:p>
    <w:p w14:paraId="060E18F6" w14:textId="16EFEC97" w:rsidR="00FA31BF" w:rsidRPr="00B532F7" w:rsidRDefault="00FA31BF" w:rsidP="005C2A1A">
      <w:pPr>
        <w:spacing w:after="0" w:line="240" w:lineRule="auto"/>
        <w:jc w:val="both"/>
        <w:rPr>
          <w:rFonts w:cs="Arial"/>
          <w:sz w:val="24"/>
          <w:szCs w:val="24"/>
        </w:rPr>
      </w:pPr>
      <w:r w:rsidRPr="00B532F7">
        <w:rPr>
          <w:rFonts w:cs="Arial"/>
          <w:b/>
          <w:sz w:val="24"/>
          <w:szCs w:val="24"/>
        </w:rPr>
        <w:t>Figure 3:</w:t>
      </w:r>
      <w:r w:rsidRPr="00B532F7">
        <w:rPr>
          <w:rFonts w:cs="Arial"/>
          <w:sz w:val="24"/>
          <w:szCs w:val="24"/>
        </w:rPr>
        <w:t xml:space="preserve"> </w:t>
      </w:r>
      <w:r w:rsidR="004210FF">
        <w:rPr>
          <w:rFonts w:cs="Arial"/>
          <w:sz w:val="24"/>
          <w:szCs w:val="24"/>
        </w:rPr>
        <w:t>OVERVIEW OF THE IMMUNOHISTOLOGICAL CHARACTERIZATION OF THE STATIC 3D TUMOR MODEL.</w:t>
      </w:r>
      <w:r w:rsidR="0090090A">
        <w:rPr>
          <w:rFonts w:cs="Arial"/>
          <w:sz w:val="24"/>
          <w:szCs w:val="24"/>
        </w:rPr>
        <w:t xml:space="preserve"> </w:t>
      </w:r>
      <w:del w:id="92" w:author="Corinna Moll" w:date="2013-02-18T09:56:00Z">
        <w:r w:rsidR="00523A50" w:rsidRPr="00B532F7">
          <w:rPr>
            <w:rFonts w:cs="Arial"/>
            <w:sz w:val="24"/>
            <w:szCs w:val="24"/>
          </w:rPr>
          <w:delText>(A</w:delText>
        </w:r>
      </w:del>
      <w:ins w:id="93" w:author="Corinna Moll" w:date="2013-02-18T09:56:00Z">
        <w:r w:rsidR="0090090A">
          <w:rPr>
            <w:rFonts w:cs="Arial"/>
            <w:sz w:val="24"/>
            <w:szCs w:val="24"/>
          </w:rPr>
          <w:t xml:space="preserve">(A) </w:t>
        </w:r>
        <w:proofErr w:type="spellStart"/>
        <w:r w:rsidR="0090090A">
          <w:rPr>
            <w:rFonts w:cs="Arial"/>
            <w:sz w:val="24"/>
            <w:szCs w:val="24"/>
          </w:rPr>
          <w:t>Hematoxylin</w:t>
        </w:r>
        <w:proofErr w:type="spellEnd"/>
        <w:r w:rsidR="0090090A">
          <w:rPr>
            <w:rFonts w:cs="Arial"/>
            <w:sz w:val="24"/>
            <w:szCs w:val="24"/>
          </w:rPr>
          <w:t xml:space="preserve"> </w:t>
        </w:r>
        <w:r w:rsidR="00653CD9">
          <w:rPr>
            <w:rFonts w:cs="Arial"/>
            <w:sz w:val="24"/>
            <w:szCs w:val="24"/>
          </w:rPr>
          <w:t>st</w:t>
        </w:r>
        <w:r w:rsidR="0090090A">
          <w:rPr>
            <w:rFonts w:cs="Arial"/>
            <w:sz w:val="24"/>
            <w:szCs w:val="24"/>
          </w:rPr>
          <w:t>ain of the statically cultured 2</w:t>
        </w:r>
        <w:r w:rsidR="00653CD9">
          <w:rPr>
            <w:rFonts w:cs="Arial"/>
            <w:sz w:val="24"/>
            <w:szCs w:val="24"/>
          </w:rPr>
          <w:t>D mono culture of S462 cells</w:t>
        </w:r>
        <w:r w:rsidR="0090090A">
          <w:rPr>
            <w:rFonts w:cs="Arial"/>
            <w:sz w:val="24"/>
            <w:szCs w:val="24"/>
          </w:rPr>
          <w:t xml:space="preserve"> on a </w:t>
        </w:r>
        <w:proofErr w:type="spellStart"/>
        <w:r w:rsidR="0090090A">
          <w:rPr>
            <w:rFonts w:cs="Arial"/>
            <w:sz w:val="24"/>
            <w:szCs w:val="24"/>
          </w:rPr>
          <w:t>permanox</w:t>
        </w:r>
        <w:proofErr w:type="spellEnd"/>
        <w:r w:rsidR="0090090A">
          <w:rPr>
            <w:rFonts w:cs="Arial"/>
            <w:sz w:val="24"/>
            <w:szCs w:val="24"/>
          </w:rPr>
          <w:t xml:space="preserve"> slide</w:t>
        </w:r>
        <w:r w:rsidR="00AC26FB">
          <w:rPr>
            <w:rFonts w:cs="Arial"/>
            <w:sz w:val="24"/>
            <w:szCs w:val="24"/>
          </w:rPr>
          <w:t>,</w:t>
        </w:r>
        <w:r w:rsidR="004210FF">
          <w:rPr>
            <w:rFonts w:cs="Arial"/>
            <w:sz w:val="24"/>
            <w:szCs w:val="24"/>
          </w:rPr>
          <w:t xml:space="preserve"> </w:t>
        </w:r>
        <w:r w:rsidR="00523A50" w:rsidRPr="00B532F7">
          <w:rPr>
            <w:rFonts w:cs="Arial"/>
            <w:sz w:val="24"/>
            <w:szCs w:val="24"/>
          </w:rPr>
          <w:t>(</w:t>
        </w:r>
        <w:r w:rsidR="00653CD9">
          <w:rPr>
            <w:rFonts w:cs="Arial"/>
            <w:sz w:val="24"/>
            <w:szCs w:val="24"/>
          </w:rPr>
          <w:t>B</w:t>
        </w:r>
      </w:ins>
      <w:r w:rsidR="00523A50" w:rsidRPr="00B532F7">
        <w:rPr>
          <w:rFonts w:cs="Arial"/>
          <w:sz w:val="24"/>
          <w:szCs w:val="24"/>
        </w:rPr>
        <w:t>) H&amp;E stain of the statically culture</w:t>
      </w:r>
      <w:r w:rsidR="00D32812">
        <w:rPr>
          <w:rFonts w:cs="Arial"/>
          <w:sz w:val="24"/>
          <w:szCs w:val="24"/>
        </w:rPr>
        <w:t>d</w:t>
      </w:r>
      <w:r w:rsidR="00523A50" w:rsidRPr="00B532F7">
        <w:rPr>
          <w:rFonts w:cs="Arial"/>
          <w:sz w:val="24"/>
          <w:szCs w:val="24"/>
        </w:rPr>
        <w:t xml:space="preserve"> 3D triple culture, arrows mark endothelial cells, (</w:t>
      </w:r>
      <w:del w:id="94" w:author="Corinna Moll" w:date="2013-02-18T09:56:00Z">
        <w:r w:rsidR="00523A50" w:rsidRPr="00B532F7">
          <w:rPr>
            <w:rFonts w:cs="Arial"/>
            <w:sz w:val="24"/>
            <w:szCs w:val="24"/>
          </w:rPr>
          <w:delText>B) immunohistological staining for von Willebrand factor, (</w:delText>
        </w:r>
      </w:del>
      <w:r w:rsidR="00653CD9">
        <w:rPr>
          <w:rFonts w:cs="Arial"/>
          <w:sz w:val="24"/>
          <w:szCs w:val="24"/>
        </w:rPr>
        <w:t>C</w:t>
      </w:r>
      <w:r w:rsidR="00523A50" w:rsidRPr="00B532F7">
        <w:rPr>
          <w:rFonts w:cs="Arial"/>
          <w:sz w:val="24"/>
          <w:szCs w:val="24"/>
        </w:rPr>
        <w:t xml:space="preserve">) </w:t>
      </w:r>
      <w:proofErr w:type="spellStart"/>
      <w:r w:rsidR="00523A50" w:rsidRPr="00B532F7">
        <w:rPr>
          <w:rFonts w:cs="Arial"/>
          <w:sz w:val="24"/>
          <w:szCs w:val="24"/>
        </w:rPr>
        <w:t>immunohistological</w:t>
      </w:r>
      <w:proofErr w:type="spellEnd"/>
      <w:r w:rsidR="00523A50" w:rsidRPr="00B532F7">
        <w:rPr>
          <w:rFonts w:cs="Arial"/>
          <w:sz w:val="24"/>
          <w:szCs w:val="24"/>
        </w:rPr>
        <w:t xml:space="preserve"> staining for </w:t>
      </w:r>
      <w:ins w:id="95" w:author="Corinna Moll" w:date="2013-02-18T09:56:00Z">
        <w:r w:rsidR="00523A50" w:rsidRPr="00B532F7">
          <w:rPr>
            <w:rFonts w:cs="Arial"/>
            <w:sz w:val="24"/>
            <w:szCs w:val="24"/>
          </w:rPr>
          <w:t xml:space="preserve">von </w:t>
        </w:r>
        <w:proofErr w:type="spellStart"/>
        <w:r w:rsidR="00523A50" w:rsidRPr="00B532F7">
          <w:rPr>
            <w:rFonts w:cs="Arial"/>
            <w:sz w:val="24"/>
            <w:szCs w:val="24"/>
          </w:rPr>
          <w:t>Willebrand</w:t>
        </w:r>
        <w:proofErr w:type="spellEnd"/>
        <w:r w:rsidR="00523A50" w:rsidRPr="00B532F7">
          <w:rPr>
            <w:rFonts w:cs="Arial"/>
            <w:sz w:val="24"/>
            <w:szCs w:val="24"/>
          </w:rPr>
          <w:t xml:space="preserve"> factor, (</w:t>
        </w:r>
        <w:r w:rsidR="00653CD9">
          <w:rPr>
            <w:rFonts w:cs="Arial"/>
            <w:sz w:val="24"/>
            <w:szCs w:val="24"/>
          </w:rPr>
          <w:t>D</w:t>
        </w:r>
        <w:r w:rsidR="00523A50" w:rsidRPr="00B532F7">
          <w:rPr>
            <w:rFonts w:cs="Arial"/>
            <w:sz w:val="24"/>
            <w:szCs w:val="24"/>
          </w:rPr>
          <w:t xml:space="preserve">) </w:t>
        </w:r>
        <w:proofErr w:type="spellStart"/>
        <w:r w:rsidR="00523A50" w:rsidRPr="00B532F7">
          <w:rPr>
            <w:rFonts w:cs="Arial"/>
            <w:sz w:val="24"/>
            <w:szCs w:val="24"/>
          </w:rPr>
          <w:t>immunohistological</w:t>
        </w:r>
        <w:proofErr w:type="spellEnd"/>
        <w:r w:rsidR="00523A50" w:rsidRPr="00B532F7">
          <w:rPr>
            <w:rFonts w:cs="Arial"/>
            <w:sz w:val="24"/>
            <w:szCs w:val="24"/>
          </w:rPr>
          <w:t xml:space="preserve"> staining for </w:t>
        </w:r>
      </w:ins>
      <w:r w:rsidR="00523A50" w:rsidRPr="00B532F7">
        <w:rPr>
          <w:rFonts w:cs="Arial"/>
          <w:sz w:val="24"/>
          <w:szCs w:val="24"/>
        </w:rPr>
        <w:t>p53.</w:t>
      </w:r>
    </w:p>
    <w:p w14:paraId="65E043BF" w14:textId="77777777" w:rsidR="004633DA" w:rsidRDefault="004633DA" w:rsidP="005C2A1A">
      <w:pPr>
        <w:spacing w:after="0" w:line="240" w:lineRule="auto"/>
        <w:jc w:val="both"/>
        <w:rPr>
          <w:rFonts w:cs="Arial"/>
          <w:b/>
          <w:sz w:val="24"/>
          <w:szCs w:val="24"/>
        </w:rPr>
      </w:pPr>
    </w:p>
    <w:p w14:paraId="6793E0EF" w14:textId="77777777" w:rsidR="00B532F7" w:rsidRPr="00B532F7" w:rsidRDefault="00B532F7" w:rsidP="005C2A1A">
      <w:pPr>
        <w:spacing w:after="0" w:line="240" w:lineRule="auto"/>
        <w:jc w:val="both"/>
        <w:rPr>
          <w:rFonts w:cs="Arial"/>
          <w:sz w:val="24"/>
          <w:szCs w:val="24"/>
        </w:rPr>
      </w:pPr>
      <w:r w:rsidRPr="00B532F7">
        <w:rPr>
          <w:rFonts w:cs="Arial"/>
          <w:b/>
          <w:sz w:val="24"/>
          <w:szCs w:val="24"/>
        </w:rPr>
        <w:t>Figure 4</w:t>
      </w:r>
      <w:r w:rsidRPr="00B532F7">
        <w:rPr>
          <w:rFonts w:cs="Arial"/>
          <w:sz w:val="24"/>
          <w:szCs w:val="24"/>
        </w:rPr>
        <w:t xml:space="preserve">: </w:t>
      </w:r>
      <w:r w:rsidR="004210FF">
        <w:rPr>
          <w:rFonts w:cs="Arial"/>
          <w:sz w:val="24"/>
          <w:szCs w:val="24"/>
        </w:rPr>
        <w:t xml:space="preserve">OVERVIEW OF THE IMMUNOHISTOLOGICAL CHARACTERIZATION OF THE DYNAMIC 3D TUMOR MODEL. </w:t>
      </w:r>
      <w:r w:rsidRPr="00B532F7">
        <w:rPr>
          <w:rFonts w:cs="Arial"/>
          <w:sz w:val="24"/>
          <w:szCs w:val="24"/>
        </w:rPr>
        <w:t xml:space="preserve">(A) H&amp;E stain of the dynamically cultured 3D triple culture, arrows mark endothelial cells, (B) </w:t>
      </w:r>
      <w:proofErr w:type="spellStart"/>
      <w:r w:rsidRPr="00B532F7">
        <w:rPr>
          <w:rFonts w:cs="Arial"/>
          <w:sz w:val="24"/>
          <w:szCs w:val="24"/>
        </w:rPr>
        <w:t>immunohistological</w:t>
      </w:r>
      <w:proofErr w:type="spellEnd"/>
      <w:r w:rsidRPr="00B532F7">
        <w:rPr>
          <w:rFonts w:cs="Arial"/>
          <w:sz w:val="24"/>
          <w:szCs w:val="24"/>
        </w:rPr>
        <w:t xml:space="preserve"> staining for von </w:t>
      </w:r>
      <w:proofErr w:type="spellStart"/>
      <w:r w:rsidRPr="00B532F7">
        <w:rPr>
          <w:rFonts w:cs="Arial"/>
          <w:sz w:val="24"/>
          <w:szCs w:val="24"/>
        </w:rPr>
        <w:t>Willebrand</w:t>
      </w:r>
      <w:proofErr w:type="spellEnd"/>
      <w:r w:rsidRPr="00B532F7">
        <w:rPr>
          <w:rFonts w:cs="Arial"/>
          <w:sz w:val="24"/>
          <w:szCs w:val="24"/>
        </w:rPr>
        <w:t xml:space="preserve"> factor, (C) </w:t>
      </w:r>
      <w:proofErr w:type="spellStart"/>
      <w:r w:rsidRPr="00B532F7">
        <w:rPr>
          <w:rFonts w:cs="Arial"/>
          <w:sz w:val="24"/>
          <w:szCs w:val="24"/>
        </w:rPr>
        <w:t>immunohistological</w:t>
      </w:r>
      <w:proofErr w:type="spellEnd"/>
      <w:r w:rsidRPr="00B532F7">
        <w:rPr>
          <w:rFonts w:cs="Arial"/>
          <w:sz w:val="24"/>
          <w:szCs w:val="24"/>
        </w:rPr>
        <w:t xml:space="preserve"> staining for p53.</w:t>
      </w:r>
    </w:p>
    <w:p w14:paraId="2F2915E7" w14:textId="77777777" w:rsidR="004633DA" w:rsidRDefault="004633DA" w:rsidP="005C2A1A">
      <w:pPr>
        <w:spacing w:after="0" w:line="240" w:lineRule="auto"/>
        <w:jc w:val="both"/>
        <w:rPr>
          <w:rFonts w:cs="Arial"/>
          <w:b/>
          <w:sz w:val="24"/>
          <w:szCs w:val="24"/>
        </w:rPr>
      </w:pPr>
    </w:p>
    <w:p w14:paraId="563A1A08" w14:textId="77777777" w:rsidR="00B5472D" w:rsidRPr="00396656" w:rsidRDefault="00B5472D" w:rsidP="005C2A1A">
      <w:pPr>
        <w:spacing w:after="0" w:line="240" w:lineRule="auto"/>
        <w:jc w:val="both"/>
        <w:rPr>
          <w:rFonts w:cs="Arial"/>
          <w:sz w:val="24"/>
          <w:szCs w:val="24"/>
        </w:rPr>
      </w:pPr>
      <w:r w:rsidRPr="00396656">
        <w:rPr>
          <w:rFonts w:cs="Arial"/>
          <w:b/>
          <w:sz w:val="24"/>
          <w:szCs w:val="24"/>
        </w:rPr>
        <w:t>Discussion:</w:t>
      </w:r>
    </w:p>
    <w:p w14:paraId="0E0579F4" w14:textId="0D5429F6" w:rsidR="00BD237F" w:rsidRDefault="006B02B9" w:rsidP="00BD237F">
      <w:pPr>
        <w:spacing w:after="0"/>
        <w:jc w:val="both"/>
        <w:rPr>
          <w:ins w:id="96" w:author="Corinna Moll" w:date="2013-02-18T09:56:00Z"/>
          <w:rFonts w:cs="Arial"/>
          <w:sz w:val="24"/>
          <w:szCs w:val="24"/>
        </w:rPr>
      </w:pPr>
      <w:del w:id="97" w:author="Corinna Moll" w:date="2013-02-18T09:56:00Z">
        <w:r w:rsidRPr="00396656">
          <w:rPr>
            <w:rFonts w:cs="Arial"/>
            <w:sz w:val="24"/>
            <w:szCs w:val="24"/>
          </w:rPr>
          <w:delText>In the development of drugs, chemicals, cosmetics and</w:delText>
        </w:r>
        <w:r w:rsidR="009E3C91">
          <w:rPr>
            <w:rFonts w:cs="Arial"/>
            <w:sz w:val="24"/>
            <w:szCs w:val="24"/>
          </w:rPr>
          <w:delText xml:space="preserve"> in</w:delText>
        </w:r>
        <w:r w:rsidRPr="00396656">
          <w:rPr>
            <w:rFonts w:cs="Arial"/>
            <w:sz w:val="24"/>
            <w:szCs w:val="24"/>
          </w:rPr>
          <w:delText xml:space="preserve"> food testing</w:delText>
        </w:r>
        <w:r w:rsidR="00F87558">
          <w:rPr>
            <w:rFonts w:cs="Arial"/>
            <w:sz w:val="24"/>
            <w:szCs w:val="24"/>
          </w:rPr>
          <w:delText>,</w:delText>
        </w:r>
        <w:r w:rsidRPr="00396656">
          <w:rPr>
            <w:rFonts w:cs="Arial"/>
            <w:sz w:val="24"/>
            <w:szCs w:val="24"/>
          </w:rPr>
          <w:delText xml:space="preserve"> animal experiments are common</w:delText>
        </w:r>
        <w:r w:rsidR="00F87558">
          <w:rPr>
            <w:rFonts w:cs="Arial"/>
            <w:sz w:val="24"/>
            <w:szCs w:val="24"/>
          </w:rPr>
          <w:delText>,</w:delText>
        </w:r>
        <w:r w:rsidRPr="00396656">
          <w:rPr>
            <w:rFonts w:cs="Arial"/>
            <w:sz w:val="24"/>
            <w:szCs w:val="24"/>
          </w:rPr>
          <w:delText xml:space="preserve"> </w:delText>
        </w:r>
        <w:r w:rsidR="00EC534A">
          <w:rPr>
            <w:rFonts w:cs="Arial"/>
            <w:sz w:val="24"/>
            <w:szCs w:val="24"/>
          </w:rPr>
          <w:delText>yet time consuming and inefficient</w:delText>
        </w:r>
        <w:r w:rsidRPr="00396656">
          <w:rPr>
            <w:rFonts w:cs="Arial"/>
            <w:sz w:val="24"/>
            <w:szCs w:val="24"/>
          </w:rPr>
          <w:delText xml:space="preserve">. </w:delText>
        </w:r>
        <w:r w:rsidR="00CB26D6">
          <w:rPr>
            <w:rFonts w:cs="Arial"/>
            <w:sz w:val="24"/>
            <w:szCs w:val="24"/>
          </w:rPr>
          <w:delText>Furthermore, animal models can raise</w:delText>
        </w:r>
        <w:r w:rsidRPr="00396656">
          <w:rPr>
            <w:rFonts w:cs="Arial"/>
            <w:sz w:val="24"/>
            <w:szCs w:val="24"/>
          </w:rPr>
          <w:delText xml:space="preserve"> ethical </w:delText>
        </w:r>
        <w:r w:rsidR="007A2E87">
          <w:rPr>
            <w:rFonts w:cs="Arial"/>
            <w:sz w:val="24"/>
            <w:szCs w:val="24"/>
          </w:rPr>
          <w:delText>questions</w:delText>
        </w:r>
        <w:r w:rsidRPr="00396656">
          <w:rPr>
            <w:rFonts w:cs="Arial"/>
            <w:sz w:val="24"/>
            <w:szCs w:val="24"/>
          </w:rPr>
          <w:delText xml:space="preserve">. A strategy to avoid these problems is the development and establishment of new tissue models </w:delText>
        </w:r>
        <w:r w:rsidR="00CB26D6">
          <w:rPr>
            <w:rFonts w:cs="Arial"/>
            <w:sz w:val="24"/>
            <w:szCs w:val="24"/>
          </w:rPr>
          <w:delText xml:space="preserve">that </w:delText>
        </w:r>
        <w:r w:rsidRPr="00396656">
          <w:rPr>
            <w:rFonts w:cs="Arial"/>
            <w:sz w:val="24"/>
            <w:szCs w:val="24"/>
          </w:rPr>
          <w:delText>mimic the conditions in biological microenvironment</w:delText>
        </w:r>
        <w:r w:rsidR="00CB26D6">
          <w:rPr>
            <w:rFonts w:cs="Arial"/>
            <w:sz w:val="24"/>
            <w:szCs w:val="24"/>
          </w:rPr>
          <w:delText>s</w:delText>
        </w:r>
        <w:r w:rsidRPr="00396656">
          <w:rPr>
            <w:rFonts w:cs="Arial"/>
            <w:sz w:val="24"/>
            <w:szCs w:val="24"/>
          </w:rPr>
          <w:delText xml:space="preserve">. </w:delText>
        </w:r>
        <w:r w:rsidR="00CB26D6">
          <w:rPr>
            <w:rFonts w:cs="Arial"/>
            <w:sz w:val="24"/>
            <w:szCs w:val="24"/>
          </w:rPr>
          <w:delText>Such</w:delText>
        </w:r>
        <w:r w:rsidR="00CB26D6" w:rsidRPr="00396656">
          <w:rPr>
            <w:rFonts w:cs="Arial"/>
            <w:sz w:val="24"/>
            <w:szCs w:val="24"/>
          </w:rPr>
          <w:delText xml:space="preserve"> </w:delText>
        </w:r>
        <w:r w:rsidRPr="00396656">
          <w:rPr>
            <w:rFonts w:cs="Arial"/>
            <w:i/>
            <w:sz w:val="24"/>
            <w:szCs w:val="24"/>
          </w:rPr>
          <w:delText>in vitro</w:delText>
        </w:r>
        <w:r w:rsidRPr="00396656">
          <w:rPr>
            <w:rFonts w:cs="Arial"/>
            <w:sz w:val="24"/>
            <w:szCs w:val="24"/>
          </w:rPr>
          <w:delText xml:space="preserve"> systems offer a promising alternative</w:delText>
        </w:r>
        <w:r w:rsidR="00EC534A">
          <w:rPr>
            <w:rFonts w:cs="Arial"/>
            <w:sz w:val="24"/>
            <w:szCs w:val="24"/>
          </w:rPr>
          <w:delText xml:space="preserve"> or</w:delText>
        </w:r>
      </w:del>
      <w:ins w:id="98" w:author="Corinna Moll" w:date="2013-02-18T09:56:00Z">
        <w:r w:rsidR="00BD237F">
          <w:rPr>
            <w:rFonts w:cs="Arial"/>
            <w:sz w:val="24"/>
            <w:szCs w:val="24"/>
          </w:rPr>
          <w:t xml:space="preserve">When comparing 2D and 3D culture systems in tumor research, 3D systems, despite being the more expensive approach, have proven to mimic the conditions in biological microenvironments better. It could be shown that some tumor cells grow much slower in a 3D culture than in a common 2D culture </w:t>
        </w:r>
        <w:r w:rsidR="00BD237F" w:rsidRPr="00FB400E">
          <w:rPr>
            <w:rFonts w:cs="Arial"/>
            <w:sz w:val="24"/>
            <w:szCs w:val="24"/>
          </w:rPr>
          <w:t>14</w:t>
        </w:r>
        <w:r w:rsidR="00BD237F">
          <w:rPr>
            <w:rFonts w:cs="Arial"/>
            <w:sz w:val="24"/>
            <w:szCs w:val="24"/>
          </w:rPr>
          <w:t xml:space="preserve">, which is in accordance to the situation in a real tumor. </w:t>
        </w:r>
        <w:r w:rsidR="00BD237F" w:rsidRPr="007D7FA7">
          <w:rPr>
            <w:rFonts w:cs="Arial"/>
            <w:sz w:val="24"/>
            <w:szCs w:val="24"/>
          </w:rPr>
          <w:t>Bissell and coworkers</w:t>
        </w:r>
        <w:r w:rsidR="00BD237F">
          <w:rPr>
            <w:rFonts w:cs="Arial"/>
            <w:sz w:val="24"/>
            <w:szCs w:val="24"/>
          </w:rPr>
          <w:t xml:space="preserve"> showed in their work that the behavior of carcinogenic breast cells reflects the </w:t>
        </w:r>
        <w:r w:rsidR="00BD237F" w:rsidRPr="003F2CE5">
          <w:rPr>
            <w:rFonts w:cs="Arial"/>
            <w:i/>
            <w:sz w:val="24"/>
            <w:szCs w:val="24"/>
          </w:rPr>
          <w:t>in vivo</w:t>
        </w:r>
        <w:r w:rsidR="00BD237F" w:rsidRPr="002C493F">
          <w:rPr>
            <w:rFonts w:cs="Arial"/>
            <w:sz w:val="24"/>
            <w:szCs w:val="24"/>
          </w:rPr>
          <w:t xml:space="preserve"> </w:t>
        </w:r>
        <w:r w:rsidR="00BD237F">
          <w:rPr>
            <w:rFonts w:cs="Arial"/>
            <w:sz w:val="24"/>
            <w:szCs w:val="24"/>
          </w:rPr>
          <w:t>situation, including cell morphology and signaling, more accurately when a 3D culture within a matrix offers cell-ECM interactions. Furthermore, they emphasized the importance of the extracellular environment in 3D by demonstrating that changes in the environmental interactions led to the reversion of the malignant cells to a normal phenotype. Additionally and most impor</w:t>
        </w:r>
        <w:r w:rsidR="00BD237F" w:rsidRPr="007D7FA7">
          <w:rPr>
            <w:rFonts w:cs="Arial"/>
            <w:sz w:val="24"/>
            <w:szCs w:val="24"/>
          </w:rPr>
          <w:t>tantly, these outcome</w:t>
        </w:r>
        <w:r w:rsidR="00BD237F">
          <w:rPr>
            <w:rFonts w:cs="Arial"/>
            <w:sz w:val="24"/>
            <w:szCs w:val="24"/>
          </w:rPr>
          <w:t>s</w:t>
        </w:r>
        <w:r w:rsidR="00BD237F" w:rsidRPr="007D7FA7">
          <w:rPr>
            <w:rFonts w:cs="Arial"/>
            <w:sz w:val="24"/>
            <w:szCs w:val="24"/>
          </w:rPr>
          <w:t xml:space="preserve"> could also be confirmed in </w:t>
        </w:r>
        <w:r w:rsidR="00BD237F" w:rsidRPr="002C493F">
          <w:rPr>
            <w:rFonts w:cs="Arial"/>
            <w:i/>
            <w:sz w:val="24"/>
            <w:szCs w:val="24"/>
          </w:rPr>
          <w:t>in vivo</w:t>
        </w:r>
        <w:r w:rsidR="00BD237F" w:rsidRPr="007D7FA7">
          <w:rPr>
            <w:rFonts w:cs="Arial"/>
            <w:sz w:val="24"/>
            <w:szCs w:val="24"/>
          </w:rPr>
          <w:t xml:space="preserve"> animal models</w:t>
        </w:r>
        <w:r w:rsidR="004E4D2C" w:rsidRPr="004E4D2C">
          <w:rPr>
            <w:rFonts w:cs="Arial"/>
            <w:sz w:val="24"/>
            <w:szCs w:val="24"/>
            <w:vertAlign w:val="superscript"/>
          </w:rPr>
          <w:t>10</w:t>
        </w:r>
        <w:proofErr w:type="gramStart"/>
        <w:r w:rsidR="004E4D2C" w:rsidRPr="004E4D2C">
          <w:rPr>
            <w:rFonts w:cs="Arial"/>
            <w:sz w:val="24"/>
            <w:szCs w:val="24"/>
            <w:vertAlign w:val="superscript"/>
          </w:rPr>
          <w:t>,11</w:t>
        </w:r>
        <w:proofErr w:type="gramEnd"/>
        <w:r w:rsidR="00BD237F">
          <w:rPr>
            <w:rFonts w:cs="Arial"/>
            <w:sz w:val="24"/>
            <w:szCs w:val="24"/>
          </w:rPr>
          <w:t xml:space="preserve">. </w:t>
        </w:r>
      </w:ins>
    </w:p>
    <w:p w14:paraId="03243F57" w14:textId="77777777" w:rsidR="00BD237F" w:rsidRDefault="00BD237F" w:rsidP="00BD237F">
      <w:pPr>
        <w:spacing w:after="0"/>
        <w:jc w:val="both"/>
        <w:rPr>
          <w:ins w:id="99" w:author="Corinna Moll" w:date="2013-02-18T09:56:00Z"/>
          <w:rFonts w:cs="Arial"/>
          <w:sz w:val="24"/>
          <w:szCs w:val="24"/>
        </w:rPr>
      </w:pPr>
    </w:p>
    <w:p w14:paraId="209E9AD7" w14:textId="07609739" w:rsidR="00BD237F" w:rsidRDefault="00BD237F" w:rsidP="00BD237F">
      <w:pPr>
        <w:spacing w:after="0"/>
        <w:jc w:val="both"/>
        <w:rPr>
          <w:ins w:id="100" w:author="Corinna Moll" w:date="2013-02-18T09:56:00Z"/>
          <w:rFonts w:cs="Arial"/>
          <w:sz w:val="24"/>
          <w:szCs w:val="24"/>
        </w:rPr>
      </w:pPr>
      <w:ins w:id="101" w:author="Corinna Moll" w:date="2013-02-18T09:56:00Z">
        <w:r>
          <w:rPr>
            <w:rFonts w:cs="Arial"/>
            <w:sz w:val="24"/>
            <w:szCs w:val="24"/>
          </w:rPr>
          <w:t xml:space="preserve">The direct comparison of </w:t>
        </w:r>
        <w:r w:rsidRPr="003F2CE5">
          <w:rPr>
            <w:rFonts w:cs="Arial"/>
            <w:i/>
            <w:sz w:val="24"/>
            <w:szCs w:val="24"/>
          </w:rPr>
          <w:t>in vivo</w:t>
        </w:r>
        <w:r w:rsidRPr="002C493F">
          <w:rPr>
            <w:rFonts w:cs="Arial"/>
            <w:i/>
            <w:sz w:val="24"/>
            <w:szCs w:val="24"/>
          </w:rPr>
          <w:t xml:space="preserve"> </w:t>
        </w:r>
        <w:r>
          <w:rPr>
            <w:rFonts w:cs="Arial"/>
            <w:sz w:val="24"/>
            <w:szCs w:val="24"/>
          </w:rPr>
          <w:t xml:space="preserve">animal experiments and </w:t>
        </w:r>
        <w:r w:rsidRPr="003F2CE5">
          <w:rPr>
            <w:rFonts w:cs="Arial"/>
            <w:i/>
            <w:sz w:val="24"/>
            <w:szCs w:val="24"/>
          </w:rPr>
          <w:t>in vitro</w:t>
        </w:r>
        <w:r>
          <w:rPr>
            <w:rFonts w:cs="Arial"/>
            <w:sz w:val="24"/>
            <w:szCs w:val="24"/>
          </w:rPr>
          <w:t xml:space="preserve"> tissue models reveals advantages and drawbacks in both systems. One advantage of </w:t>
        </w:r>
        <w:r w:rsidRPr="002C493F">
          <w:rPr>
            <w:rFonts w:cs="Arial"/>
            <w:i/>
            <w:sz w:val="24"/>
            <w:szCs w:val="24"/>
          </w:rPr>
          <w:t>in vitro</w:t>
        </w:r>
        <w:r>
          <w:rPr>
            <w:rFonts w:cs="Arial"/>
            <w:sz w:val="24"/>
            <w:szCs w:val="24"/>
          </w:rPr>
          <w:t xml:space="preserve"> models is the permission of a much better real-time </w:t>
        </w:r>
        <w:r w:rsidRPr="004062D0">
          <w:rPr>
            <w:rFonts w:cs="Arial"/>
            <w:sz w:val="24"/>
            <w:szCs w:val="24"/>
          </w:rPr>
          <w:t>or fixed imaging by microscopy</w:t>
        </w:r>
        <w:r>
          <w:rPr>
            <w:rFonts w:cs="Arial"/>
            <w:sz w:val="24"/>
            <w:szCs w:val="24"/>
          </w:rPr>
          <w:t xml:space="preserve">. A limitation is that they </w:t>
        </w:r>
        <w:r w:rsidRPr="004062D0">
          <w:rPr>
            <w:rFonts w:cs="Arial"/>
            <w:sz w:val="24"/>
            <w:szCs w:val="24"/>
          </w:rPr>
          <w:t xml:space="preserve">mimic static or short-term conditions, whereas </w:t>
        </w:r>
        <w:r w:rsidRPr="002C493F">
          <w:rPr>
            <w:rFonts w:cs="Arial"/>
            <w:i/>
            <w:sz w:val="24"/>
            <w:szCs w:val="24"/>
          </w:rPr>
          <w:t>in vivo</w:t>
        </w:r>
        <w:r w:rsidRPr="004062D0">
          <w:rPr>
            <w:rFonts w:cs="Arial"/>
            <w:sz w:val="24"/>
            <w:szCs w:val="24"/>
          </w:rPr>
          <w:t xml:space="preserve"> systems often progress</w:t>
        </w:r>
        <w:r>
          <w:rPr>
            <w:rFonts w:cs="Arial"/>
            <w:sz w:val="24"/>
            <w:szCs w:val="24"/>
          </w:rPr>
          <w:t>. The c</w:t>
        </w:r>
        <w:r w:rsidRPr="004062D0">
          <w:rPr>
            <w:rFonts w:cs="Arial"/>
            <w:sz w:val="24"/>
            <w:szCs w:val="24"/>
          </w:rPr>
          <w:t>urrent lack</w:t>
        </w:r>
        <w:r>
          <w:rPr>
            <w:rFonts w:cs="Arial"/>
            <w:sz w:val="24"/>
            <w:szCs w:val="24"/>
          </w:rPr>
          <w:t xml:space="preserve"> of</w:t>
        </w:r>
        <w:r w:rsidRPr="004062D0">
          <w:rPr>
            <w:rFonts w:cs="Arial"/>
            <w:sz w:val="24"/>
            <w:szCs w:val="24"/>
          </w:rPr>
          <w:t xml:space="preserve"> vasculature and normal transport of small molecules, host immune responses, and other cell-cell interactions</w:t>
        </w:r>
        <w:r>
          <w:rPr>
            <w:rFonts w:cs="Arial"/>
            <w:sz w:val="24"/>
            <w:szCs w:val="24"/>
          </w:rPr>
          <w:t xml:space="preserve"> are further disadvantages of </w:t>
        </w:r>
        <w:r w:rsidRPr="002C493F">
          <w:rPr>
            <w:rFonts w:cs="Arial"/>
            <w:i/>
            <w:sz w:val="24"/>
            <w:szCs w:val="24"/>
          </w:rPr>
          <w:t>in vitro</w:t>
        </w:r>
        <w:r>
          <w:rPr>
            <w:rFonts w:cs="Arial"/>
            <w:sz w:val="24"/>
            <w:szCs w:val="24"/>
          </w:rPr>
          <w:t xml:space="preserve"> models</w:t>
        </w:r>
        <w:r w:rsidR="004E4D2C" w:rsidRPr="004E4D2C">
          <w:rPr>
            <w:rFonts w:cs="Arial"/>
            <w:sz w:val="24"/>
            <w:szCs w:val="24"/>
            <w:vertAlign w:val="superscript"/>
          </w:rPr>
          <w:t>12</w:t>
        </w:r>
        <w:r>
          <w:rPr>
            <w:rFonts w:cs="Arial"/>
            <w:sz w:val="24"/>
            <w:szCs w:val="24"/>
          </w:rPr>
          <w:t>. Therefore,</w:t>
        </w:r>
        <w:r w:rsidRPr="00B62BB7">
          <w:rPr>
            <w:rFonts w:cs="Arial"/>
            <w:sz w:val="24"/>
            <w:szCs w:val="24"/>
          </w:rPr>
          <w:t xml:space="preserve"> </w:t>
        </w:r>
        <w:r>
          <w:rPr>
            <w:rFonts w:cs="Arial"/>
            <w:sz w:val="24"/>
            <w:szCs w:val="24"/>
          </w:rPr>
          <w:t>3D</w:t>
        </w:r>
        <w:r w:rsidRPr="00396656">
          <w:rPr>
            <w:rFonts w:cs="Arial"/>
            <w:sz w:val="24"/>
            <w:szCs w:val="24"/>
          </w:rPr>
          <w:t xml:space="preserve"> </w:t>
        </w:r>
        <w:r w:rsidRPr="003F2CE5">
          <w:rPr>
            <w:rFonts w:cs="Arial"/>
            <w:i/>
            <w:sz w:val="24"/>
            <w:szCs w:val="24"/>
          </w:rPr>
          <w:t>in vitro</w:t>
        </w:r>
        <w:r w:rsidRPr="00396656">
          <w:rPr>
            <w:rFonts w:cs="Arial"/>
            <w:sz w:val="24"/>
            <w:szCs w:val="24"/>
          </w:rPr>
          <w:t xml:space="preserve"> systems</w:t>
        </w:r>
        <w:r>
          <w:rPr>
            <w:rFonts w:cs="Arial"/>
            <w:sz w:val="24"/>
            <w:szCs w:val="24"/>
          </w:rPr>
          <w:t xml:space="preserve"> as presented in this study</w:t>
        </w:r>
        <w:r w:rsidRPr="00396656">
          <w:rPr>
            <w:rFonts w:cs="Arial"/>
            <w:sz w:val="24"/>
            <w:szCs w:val="24"/>
          </w:rPr>
          <w:t xml:space="preserve"> offer a promising</w:t>
        </w:r>
      </w:ins>
      <w:r w:rsidRPr="00396656">
        <w:rPr>
          <w:rFonts w:cs="Arial"/>
          <w:sz w:val="24"/>
          <w:szCs w:val="24"/>
        </w:rPr>
        <w:t xml:space="preserve"> </w:t>
      </w:r>
      <w:r>
        <w:rPr>
          <w:rFonts w:cs="Arial"/>
          <w:sz w:val="24"/>
          <w:szCs w:val="24"/>
        </w:rPr>
        <w:t>addition</w:t>
      </w:r>
      <w:r w:rsidRPr="00396656">
        <w:rPr>
          <w:rFonts w:cs="Arial"/>
          <w:sz w:val="24"/>
          <w:szCs w:val="24"/>
        </w:rPr>
        <w:t xml:space="preserve"> to animal experiments</w:t>
      </w:r>
      <w:r>
        <w:rPr>
          <w:rFonts w:cs="Arial"/>
          <w:sz w:val="24"/>
          <w:szCs w:val="24"/>
        </w:rPr>
        <w:t>.</w:t>
      </w:r>
      <w:r w:rsidRPr="00B62BB7">
        <w:rPr>
          <w:rFonts w:cs="Arial"/>
          <w:sz w:val="24"/>
          <w:szCs w:val="24"/>
        </w:rPr>
        <w:t xml:space="preserve"> </w:t>
      </w:r>
      <w:r w:rsidRPr="00396656">
        <w:rPr>
          <w:rFonts w:cs="Arial"/>
          <w:sz w:val="24"/>
          <w:szCs w:val="24"/>
        </w:rPr>
        <w:t>They provide a better comparability to the human organism and therefore minimiz</w:t>
      </w:r>
      <w:r>
        <w:rPr>
          <w:rFonts w:cs="Arial"/>
          <w:sz w:val="24"/>
          <w:szCs w:val="24"/>
        </w:rPr>
        <w:t>e</w:t>
      </w:r>
      <w:r w:rsidRPr="00396656">
        <w:rPr>
          <w:rFonts w:cs="Arial"/>
          <w:sz w:val="24"/>
          <w:szCs w:val="24"/>
        </w:rPr>
        <w:t xml:space="preserve"> experimental misinterpretations.</w:t>
      </w:r>
      <w:r>
        <w:rPr>
          <w:rFonts w:cs="Arial"/>
          <w:sz w:val="24"/>
          <w:szCs w:val="24"/>
        </w:rPr>
        <w:t xml:space="preserve"> </w:t>
      </w:r>
      <w:del w:id="102" w:author="Corinna Moll" w:date="2013-02-18T09:56:00Z">
        <w:r w:rsidR="000B0B58">
          <w:rPr>
            <w:rFonts w:cs="Arial"/>
            <w:sz w:val="24"/>
            <w:szCs w:val="24"/>
          </w:rPr>
          <w:delText>C</w:delText>
        </w:r>
        <w:r w:rsidR="00741764">
          <w:rPr>
            <w:rFonts w:cs="Arial"/>
            <w:sz w:val="24"/>
            <w:szCs w:val="24"/>
          </w:rPr>
          <w:delText>ommonly</w:delText>
        </w:r>
        <w:r w:rsidR="00741764" w:rsidRPr="00396656">
          <w:rPr>
            <w:rFonts w:cs="Arial"/>
            <w:sz w:val="24"/>
            <w:szCs w:val="24"/>
          </w:rPr>
          <w:delText xml:space="preserve"> </w:delText>
        </w:r>
        <w:r w:rsidR="006B02B9" w:rsidRPr="00396656">
          <w:rPr>
            <w:rFonts w:cs="Arial"/>
            <w:sz w:val="24"/>
            <w:szCs w:val="24"/>
          </w:rPr>
          <w:delText xml:space="preserve">available 2D test systems do not reflect the </w:delText>
        </w:r>
      </w:del>
      <w:ins w:id="103" w:author="Corinna Moll" w:date="2013-02-18T09:56:00Z">
        <w:r>
          <w:rPr>
            <w:rFonts w:cs="Arial"/>
            <w:sz w:val="24"/>
            <w:szCs w:val="24"/>
          </w:rPr>
          <w:t>Biomimetic</w:t>
        </w:r>
        <w:r w:rsidRPr="002C493F">
          <w:rPr>
            <w:rFonts w:cs="Arial"/>
            <w:sz w:val="24"/>
            <w:szCs w:val="24"/>
          </w:rPr>
          <w:t xml:space="preserve"> </w:t>
        </w:r>
      </w:ins>
      <w:r w:rsidRPr="003F2CE5">
        <w:rPr>
          <w:rFonts w:cs="Arial"/>
          <w:i/>
          <w:sz w:val="24"/>
          <w:szCs w:val="24"/>
        </w:rPr>
        <w:t>i</w:t>
      </w:r>
      <w:r w:rsidRPr="002C493F">
        <w:rPr>
          <w:rFonts w:cs="Arial"/>
          <w:i/>
          <w:sz w:val="24"/>
          <w:szCs w:val="24"/>
        </w:rPr>
        <w:t>n vivo</w:t>
      </w:r>
      <w:r w:rsidRPr="00B93FCB">
        <w:rPr>
          <w:rFonts w:cs="Arial"/>
          <w:sz w:val="24"/>
          <w:szCs w:val="24"/>
        </w:rPr>
        <w:t xml:space="preserve"> </w:t>
      </w:r>
      <w:del w:id="104" w:author="Corinna Moll" w:date="2013-02-18T09:56:00Z">
        <w:r w:rsidR="006B02B9" w:rsidRPr="00396656">
          <w:rPr>
            <w:rFonts w:cs="Arial"/>
            <w:sz w:val="24"/>
            <w:szCs w:val="24"/>
          </w:rPr>
          <w:delText>situation</w:delText>
        </w:r>
        <w:r w:rsidR="00110D37">
          <w:rPr>
            <w:rFonts w:cs="Arial"/>
            <w:sz w:val="24"/>
            <w:szCs w:val="24"/>
          </w:rPr>
          <w:delText xml:space="preserve"> adequately</w:delText>
        </w:r>
        <w:r w:rsidR="00C12E1B">
          <w:rPr>
            <w:rFonts w:cs="Arial"/>
            <w:sz w:val="24"/>
            <w:szCs w:val="24"/>
          </w:rPr>
          <w:delText>, because</w:delText>
        </w:r>
      </w:del>
      <w:ins w:id="105" w:author="Corinna Moll" w:date="2013-02-18T09:56:00Z">
        <w:r w:rsidRPr="00B93FCB">
          <w:rPr>
            <w:rFonts w:cs="Arial"/>
            <w:sz w:val="24"/>
            <w:szCs w:val="24"/>
          </w:rPr>
          <w:t xml:space="preserve">model systems </w:t>
        </w:r>
        <w:r>
          <w:rPr>
            <w:rFonts w:cs="Arial"/>
            <w:sz w:val="24"/>
            <w:szCs w:val="24"/>
          </w:rPr>
          <w:t xml:space="preserve">will hence become more relevant </w:t>
        </w:r>
        <w:r w:rsidRPr="00B93FCB">
          <w:rPr>
            <w:rFonts w:cs="Arial"/>
            <w:sz w:val="24"/>
            <w:szCs w:val="24"/>
          </w:rPr>
          <w:t>to study how cancer and metastatic spr</w:t>
        </w:r>
        <w:r>
          <w:rPr>
            <w:rFonts w:cs="Arial"/>
            <w:sz w:val="24"/>
            <w:szCs w:val="24"/>
          </w:rPr>
          <w:t xml:space="preserve">ead is dependent on </w:t>
        </w:r>
        <w:proofErr w:type="spellStart"/>
        <w:r>
          <w:rPr>
            <w:rFonts w:cs="Arial"/>
            <w:sz w:val="24"/>
            <w:szCs w:val="24"/>
          </w:rPr>
          <w:t>m</w:t>
        </w:r>
        <w:r w:rsidRPr="00B93FCB">
          <w:rPr>
            <w:rFonts w:cs="Arial"/>
            <w:sz w:val="24"/>
            <w:szCs w:val="24"/>
          </w:rPr>
          <w:t>icroenvironmental</w:t>
        </w:r>
        <w:proofErr w:type="spellEnd"/>
        <w:r w:rsidRPr="00B93FCB">
          <w:rPr>
            <w:rFonts w:cs="Arial"/>
            <w:sz w:val="24"/>
            <w:szCs w:val="24"/>
          </w:rPr>
          <w:t xml:space="preserve"> conditions</w:t>
        </w:r>
        <w:r>
          <w:rPr>
            <w:rFonts w:cs="Arial"/>
            <w:sz w:val="24"/>
            <w:szCs w:val="24"/>
          </w:rPr>
          <w:t xml:space="preserve"> that regulate tumorigenesis</w:t>
        </w:r>
        <w:r w:rsidR="004E4D2C" w:rsidRPr="004E4D2C">
          <w:rPr>
            <w:rFonts w:cs="Arial"/>
            <w:sz w:val="24"/>
            <w:szCs w:val="24"/>
            <w:vertAlign w:val="superscript"/>
          </w:rPr>
          <w:t>11</w:t>
        </w:r>
        <w:r w:rsidRPr="00B93FCB">
          <w:rPr>
            <w:rFonts w:cs="Arial"/>
            <w:sz w:val="24"/>
            <w:szCs w:val="24"/>
          </w:rPr>
          <w:t>.</w:t>
        </w:r>
      </w:ins>
    </w:p>
    <w:p w14:paraId="7FA6E05A" w14:textId="77777777" w:rsidR="00BD237F" w:rsidRDefault="00BD237F" w:rsidP="00BD237F">
      <w:pPr>
        <w:spacing w:after="0"/>
        <w:jc w:val="both"/>
        <w:rPr>
          <w:ins w:id="106" w:author="Corinna Moll" w:date="2013-02-18T09:56:00Z"/>
          <w:rFonts w:cs="Arial"/>
          <w:sz w:val="24"/>
          <w:szCs w:val="24"/>
        </w:rPr>
      </w:pPr>
    </w:p>
    <w:p w14:paraId="3FF9E105" w14:textId="45D74B97" w:rsidR="00BD237F" w:rsidRDefault="00BD237F" w:rsidP="00BD237F">
      <w:pPr>
        <w:spacing w:after="0"/>
        <w:jc w:val="both"/>
        <w:rPr>
          <w:ins w:id="107" w:author="Corinna Moll" w:date="2013-02-18T09:56:00Z"/>
          <w:rFonts w:cs="Arial"/>
          <w:sz w:val="24"/>
          <w:szCs w:val="24"/>
        </w:rPr>
      </w:pPr>
      <w:ins w:id="108" w:author="Corinna Moll" w:date="2013-02-18T09:56:00Z">
        <w:r>
          <w:rPr>
            <w:rFonts w:cs="Arial"/>
            <w:sz w:val="24"/>
            <w:szCs w:val="24"/>
          </w:rPr>
          <w:t>Our study shows that the 3D environment provided by</w:t>
        </w:r>
      </w:ins>
      <w:r>
        <w:rPr>
          <w:rFonts w:cs="Arial"/>
          <w:sz w:val="24"/>
          <w:szCs w:val="24"/>
        </w:rPr>
        <w:t xml:space="preserve"> the </w:t>
      </w:r>
      <w:ins w:id="109" w:author="Corinna Moll" w:date="2013-02-18T09:56:00Z">
        <w:r>
          <w:rPr>
            <w:rFonts w:cs="Arial"/>
            <w:sz w:val="24"/>
            <w:szCs w:val="24"/>
          </w:rPr>
          <w:t>SIS-</w:t>
        </w:r>
        <w:proofErr w:type="spellStart"/>
        <w:r>
          <w:rPr>
            <w:rFonts w:cs="Arial"/>
            <w:sz w:val="24"/>
            <w:szCs w:val="24"/>
          </w:rPr>
          <w:t>Muc</w:t>
        </w:r>
        <w:proofErr w:type="spellEnd"/>
        <w:r>
          <w:rPr>
            <w:rFonts w:cs="Arial"/>
            <w:sz w:val="24"/>
            <w:szCs w:val="24"/>
          </w:rPr>
          <w:t xml:space="preserve"> leads to a more tumor-like tissue </w:t>
        </w:r>
      </w:ins>
      <w:r>
        <w:rPr>
          <w:rFonts w:cs="Arial"/>
          <w:sz w:val="24"/>
          <w:szCs w:val="24"/>
        </w:rPr>
        <w:t xml:space="preserve">formation of </w:t>
      </w:r>
      <w:ins w:id="110" w:author="Corinna Moll" w:date="2013-02-18T09:56:00Z">
        <w:r>
          <w:rPr>
            <w:rFonts w:cs="Arial"/>
            <w:sz w:val="24"/>
            <w:szCs w:val="24"/>
          </w:rPr>
          <w:t xml:space="preserve">cells, which is not observed in the common 2D </w:t>
        </w:r>
      </w:ins>
      <w:r>
        <w:rPr>
          <w:rFonts w:cs="Arial"/>
          <w:sz w:val="24"/>
          <w:szCs w:val="24"/>
        </w:rPr>
        <w:t>cell</w:t>
      </w:r>
      <w:del w:id="111" w:author="Corinna Moll" w:date="2013-02-18T09:56:00Z">
        <w:r w:rsidR="00C12E1B">
          <w:rPr>
            <w:rFonts w:cs="Arial"/>
            <w:sz w:val="24"/>
            <w:szCs w:val="24"/>
          </w:rPr>
          <w:delText>-cell contacts</w:delText>
        </w:r>
      </w:del>
      <w:ins w:id="112" w:author="Corinna Moll" w:date="2013-02-18T09:56:00Z">
        <w:r>
          <w:rPr>
            <w:rFonts w:cs="Arial"/>
            <w:sz w:val="24"/>
            <w:szCs w:val="24"/>
          </w:rPr>
          <w:t xml:space="preserve"> culture (see figure 3A). Moreover, the use of primary cells derived from tumor biopsies is a very important step towards personalized medicine, a discipline that aims at identifying the best treatment depending on a patient’s individual needs. Incorporating primary patient-specific tumor cells isolated from biopsy material will allow </w:t>
        </w:r>
        <w:r w:rsidRPr="002C493F">
          <w:rPr>
            <w:rFonts w:cs="Arial"/>
            <w:sz w:val="24"/>
            <w:szCs w:val="24"/>
          </w:rPr>
          <w:t>in vitro</w:t>
        </w:r>
        <w:r>
          <w:rPr>
            <w:rFonts w:cs="Arial"/>
            <w:sz w:val="24"/>
            <w:szCs w:val="24"/>
          </w:rPr>
          <w:t xml:space="preserve"> testing of therapeutic strategies. Such test systems will make it possible to investigate different drugs and combinations thereof in a time- and cost-saving high-throughput screening. Additionally, the integration of tumor-associated stromal cells</w:t>
        </w:r>
      </w:ins>
      <w:r>
        <w:rPr>
          <w:rFonts w:cs="Arial"/>
          <w:sz w:val="24"/>
          <w:szCs w:val="24"/>
        </w:rPr>
        <w:t xml:space="preserve"> as </w:t>
      </w:r>
      <w:del w:id="113" w:author="Corinna Moll" w:date="2013-02-18T09:56:00Z">
        <w:r w:rsidR="00AE32BB">
          <w:rPr>
            <w:rFonts w:cs="Arial"/>
            <w:sz w:val="24"/>
            <w:szCs w:val="24"/>
          </w:rPr>
          <w:delText>well</w:delText>
        </w:r>
      </w:del>
      <w:ins w:id="114" w:author="Corinna Moll" w:date="2013-02-18T09:56:00Z">
        <w:r>
          <w:rPr>
            <w:rFonts w:cs="Arial"/>
            <w:sz w:val="24"/>
            <w:szCs w:val="24"/>
          </w:rPr>
          <w:t>shown in this study is important for the personalized approach, since a tumor’s microenvironment influences tumor progression</w:t>
        </w:r>
        <w:r w:rsidR="004E4D2C" w:rsidRPr="004E4D2C">
          <w:rPr>
            <w:rFonts w:cs="Arial"/>
            <w:sz w:val="24"/>
            <w:szCs w:val="24"/>
            <w:vertAlign w:val="superscript"/>
          </w:rPr>
          <w:t>13</w:t>
        </w:r>
        <w:r>
          <w:rPr>
            <w:rFonts w:cs="Arial"/>
            <w:sz w:val="24"/>
            <w:szCs w:val="24"/>
          </w:rPr>
          <w:t xml:space="preserve"> and might prove</w:t>
        </w:r>
      </w:ins>
      <w:r>
        <w:rPr>
          <w:rFonts w:cs="Arial"/>
          <w:sz w:val="24"/>
          <w:szCs w:val="24"/>
        </w:rPr>
        <w:t xml:space="preserve"> as </w:t>
      </w:r>
      <w:del w:id="115" w:author="Corinna Moll" w:date="2013-02-18T09:56:00Z">
        <w:r w:rsidR="00AE32BB">
          <w:rPr>
            <w:rFonts w:cs="Arial"/>
            <w:sz w:val="24"/>
            <w:szCs w:val="24"/>
          </w:rPr>
          <w:delText>cell-</w:delText>
        </w:r>
      </w:del>
      <w:ins w:id="116" w:author="Corinna Moll" w:date="2013-02-18T09:56:00Z">
        <w:r>
          <w:rPr>
            <w:rFonts w:cs="Arial"/>
            <w:sz w:val="24"/>
            <w:szCs w:val="24"/>
          </w:rPr>
          <w:t xml:space="preserve">suitable therapeutic target. </w:t>
        </w:r>
      </w:ins>
    </w:p>
    <w:p w14:paraId="703A4E1C" w14:textId="6F7BB592" w:rsidR="00BD237F" w:rsidRDefault="00BD237F" w:rsidP="00BD237F">
      <w:pPr>
        <w:spacing w:after="0"/>
        <w:jc w:val="both"/>
        <w:rPr>
          <w:ins w:id="117" w:author="Corinna Moll" w:date="2013-02-18T09:56:00Z"/>
          <w:rFonts w:cs="Arial"/>
          <w:sz w:val="24"/>
          <w:szCs w:val="24"/>
        </w:rPr>
      </w:pPr>
      <w:ins w:id="118" w:author="Corinna Moll" w:date="2013-02-18T09:56:00Z">
        <w:r>
          <w:rPr>
            <w:rFonts w:cs="Arial"/>
            <w:sz w:val="24"/>
            <w:szCs w:val="24"/>
          </w:rPr>
          <w:t>Alternatively to a personalized approach, our tumor model can be modified to serve as a generalized tumor test system by the incorporation of established tumorigenic cell lines. This is a promising adaptation for basic research purposes. For both drug testing approaches the presence of a vascular structure is required to test the distribution and uptake of therapeutic substances. The SIS-</w:t>
        </w:r>
        <w:proofErr w:type="spellStart"/>
        <w:r>
          <w:rPr>
            <w:rFonts w:cs="Arial"/>
            <w:sz w:val="24"/>
            <w:szCs w:val="24"/>
          </w:rPr>
          <w:t>Muc</w:t>
        </w:r>
        <w:proofErr w:type="spellEnd"/>
        <w:r>
          <w:rPr>
            <w:rFonts w:cs="Arial"/>
            <w:sz w:val="24"/>
            <w:szCs w:val="24"/>
          </w:rPr>
          <w:t xml:space="preserve"> </w:t>
        </w:r>
      </w:ins>
      <w:r>
        <w:rPr>
          <w:rFonts w:cs="Arial"/>
          <w:sz w:val="24"/>
          <w:szCs w:val="24"/>
        </w:rPr>
        <w:t>matrix</w:t>
      </w:r>
      <w:del w:id="119" w:author="Corinna Moll" w:date="2013-02-18T09:56:00Z">
        <w:r w:rsidR="00AE32BB">
          <w:rPr>
            <w:rFonts w:cs="Arial"/>
            <w:sz w:val="24"/>
            <w:szCs w:val="24"/>
          </w:rPr>
          <w:delText xml:space="preserve">-contacts </w:delText>
        </w:r>
        <w:r w:rsidR="00EE2DCC">
          <w:rPr>
            <w:rFonts w:cs="Arial"/>
            <w:sz w:val="24"/>
            <w:szCs w:val="24"/>
          </w:rPr>
          <w:delText>is</w:delText>
        </w:r>
        <w:r w:rsidR="00C12E1B">
          <w:rPr>
            <w:rFonts w:cs="Arial"/>
            <w:sz w:val="24"/>
            <w:szCs w:val="24"/>
          </w:rPr>
          <w:delText xml:space="preserve"> </w:delText>
        </w:r>
        <w:r w:rsidR="00AE32BB">
          <w:rPr>
            <w:rFonts w:cs="Arial"/>
            <w:sz w:val="24"/>
            <w:szCs w:val="24"/>
          </w:rPr>
          <w:delText>severely restricted</w:delText>
        </w:r>
        <w:r w:rsidR="00D47A22">
          <w:rPr>
            <w:rFonts w:cs="Arial"/>
            <w:sz w:val="24"/>
            <w:szCs w:val="24"/>
            <w:vertAlign w:val="superscript"/>
          </w:rPr>
          <w:delText>9,10</w:delText>
        </w:r>
        <w:r w:rsidR="006B02B9" w:rsidRPr="00396656">
          <w:rPr>
            <w:rFonts w:cs="Arial"/>
            <w:sz w:val="24"/>
            <w:szCs w:val="24"/>
          </w:rPr>
          <w:delText xml:space="preserve">. </w:delText>
        </w:r>
      </w:del>
      <w:ins w:id="120" w:author="Corinna Moll" w:date="2013-02-18T09:56:00Z">
        <w:r>
          <w:rPr>
            <w:rFonts w:cs="Arial"/>
            <w:sz w:val="24"/>
            <w:szCs w:val="24"/>
          </w:rPr>
          <w:t xml:space="preserve"> allows the </w:t>
        </w:r>
        <w:proofErr w:type="spellStart"/>
        <w:r>
          <w:rPr>
            <w:rFonts w:cs="Arial"/>
            <w:sz w:val="24"/>
            <w:szCs w:val="24"/>
          </w:rPr>
          <w:t>basolateral</w:t>
        </w:r>
        <w:proofErr w:type="spellEnd"/>
        <w:r>
          <w:rPr>
            <w:rFonts w:cs="Arial"/>
            <w:sz w:val="24"/>
            <w:szCs w:val="24"/>
          </w:rPr>
          <w:t xml:space="preserve"> seeding with primary </w:t>
        </w:r>
        <w:proofErr w:type="spellStart"/>
        <w:r>
          <w:rPr>
            <w:rFonts w:cs="Arial"/>
            <w:sz w:val="24"/>
            <w:szCs w:val="24"/>
          </w:rPr>
          <w:t>mvEC</w:t>
        </w:r>
        <w:proofErr w:type="spellEnd"/>
        <w:r>
          <w:rPr>
            <w:rFonts w:cs="Arial"/>
            <w:sz w:val="24"/>
            <w:szCs w:val="24"/>
          </w:rPr>
          <w:t xml:space="preserve"> for barrier uptake studies, the reseeding of the preserved vascular structures of the </w:t>
        </w:r>
        <w:proofErr w:type="spellStart"/>
        <w:r>
          <w:rPr>
            <w:rFonts w:cs="Arial"/>
            <w:sz w:val="24"/>
            <w:szCs w:val="24"/>
          </w:rPr>
          <w:t>BioVaSc</w:t>
        </w:r>
        <w:proofErr w:type="spellEnd"/>
        <w:r>
          <w:rPr>
            <w:rFonts w:cs="Arial"/>
            <w:sz w:val="24"/>
            <w:szCs w:val="24"/>
          </w:rPr>
          <w:t xml:space="preserve"> will further improve the study of drug delivery.</w:t>
        </w:r>
      </w:ins>
    </w:p>
    <w:p w14:paraId="07D38B73" w14:textId="77777777" w:rsidR="00BD237F" w:rsidRDefault="00BD237F" w:rsidP="00BD237F">
      <w:pPr>
        <w:spacing w:after="0" w:line="240" w:lineRule="auto"/>
        <w:jc w:val="both"/>
        <w:rPr>
          <w:ins w:id="121" w:author="Corinna Moll" w:date="2013-02-18T09:56:00Z"/>
          <w:rFonts w:cs="Arial"/>
          <w:sz w:val="24"/>
          <w:szCs w:val="24"/>
        </w:rPr>
      </w:pPr>
    </w:p>
    <w:p w14:paraId="5CFE90DE" w14:textId="77777777" w:rsidR="006B02B9" w:rsidRPr="00396656" w:rsidRDefault="00BD237F" w:rsidP="005C2A1A">
      <w:pPr>
        <w:spacing w:after="0" w:line="240" w:lineRule="auto"/>
        <w:jc w:val="both"/>
        <w:rPr>
          <w:del w:id="122" w:author="Corinna Moll" w:date="2013-02-18T09:56:00Z"/>
          <w:rFonts w:cs="Arial"/>
          <w:sz w:val="24"/>
          <w:szCs w:val="24"/>
        </w:rPr>
      </w:pPr>
      <w:r w:rsidRPr="00396656">
        <w:rPr>
          <w:rFonts w:cs="Arial"/>
          <w:sz w:val="24"/>
          <w:szCs w:val="24"/>
        </w:rPr>
        <w:t xml:space="preserve">In order to </w:t>
      </w:r>
      <w:r>
        <w:rPr>
          <w:rFonts w:cs="Arial"/>
          <w:sz w:val="24"/>
          <w:szCs w:val="24"/>
        </w:rPr>
        <w:t>create</w:t>
      </w:r>
      <w:r w:rsidRPr="00396656">
        <w:rPr>
          <w:rFonts w:cs="Arial"/>
          <w:sz w:val="24"/>
          <w:szCs w:val="24"/>
        </w:rPr>
        <w:t xml:space="preserve"> tissue model</w:t>
      </w:r>
      <w:r>
        <w:rPr>
          <w:rFonts w:cs="Arial"/>
          <w:sz w:val="24"/>
          <w:szCs w:val="24"/>
        </w:rPr>
        <w:t>s,</w:t>
      </w:r>
      <w:r w:rsidRPr="00396656">
        <w:rPr>
          <w:rFonts w:cs="Arial"/>
          <w:sz w:val="24"/>
          <w:szCs w:val="24"/>
        </w:rPr>
        <w:t xml:space="preserve"> a 3D biodegradable matrix </w:t>
      </w:r>
      <w:r>
        <w:rPr>
          <w:rFonts w:cs="Arial"/>
          <w:sz w:val="24"/>
          <w:szCs w:val="24"/>
        </w:rPr>
        <w:t xml:space="preserve">can be </w:t>
      </w:r>
      <w:r w:rsidRPr="00396656">
        <w:rPr>
          <w:rFonts w:cs="Arial"/>
          <w:sz w:val="24"/>
          <w:szCs w:val="24"/>
        </w:rPr>
        <w:t xml:space="preserve">used as framework for a co-culture of different </w:t>
      </w:r>
      <w:r w:rsidRPr="004E4D2C">
        <w:rPr>
          <w:rFonts w:cs="Arial"/>
          <w:sz w:val="24"/>
          <w:szCs w:val="24"/>
        </w:rPr>
        <w:t xml:space="preserve">cell </w:t>
      </w:r>
      <w:del w:id="123" w:author="Corinna Moll" w:date="2013-02-18T09:56:00Z">
        <w:r w:rsidR="006B02B9" w:rsidRPr="00396656">
          <w:rPr>
            <w:rFonts w:cs="Arial"/>
            <w:sz w:val="24"/>
            <w:szCs w:val="24"/>
          </w:rPr>
          <w:delText>types</w:delText>
        </w:r>
        <w:r w:rsidR="00D47A22">
          <w:rPr>
            <w:rFonts w:cs="Arial"/>
            <w:sz w:val="24"/>
            <w:szCs w:val="24"/>
            <w:vertAlign w:val="superscript"/>
          </w:rPr>
          <w:delText>11</w:delText>
        </w:r>
      </w:del>
      <w:ins w:id="124" w:author="Corinna Moll" w:date="2013-02-18T09:56:00Z">
        <w:r w:rsidRPr="004E4D2C">
          <w:rPr>
            <w:rFonts w:cs="Arial"/>
            <w:sz w:val="24"/>
            <w:szCs w:val="24"/>
          </w:rPr>
          <w:t>types</w:t>
        </w:r>
        <w:r w:rsidR="004E4D2C" w:rsidRPr="004E4D2C">
          <w:rPr>
            <w:rFonts w:cs="Arial"/>
            <w:sz w:val="24"/>
            <w:szCs w:val="24"/>
            <w:vertAlign w:val="superscript"/>
          </w:rPr>
          <w:t>14</w:t>
        </w:r>
      </w:ins>
      <w:r w:rsidRPr="004E4D2C">
        <w:rPr>
          <w:rFonts w:cs="Arial"/>
          <w:sz w:val="24"/>
          <w:szCs w:val="24"/>
        </w:rPr>
        <w:t>. The</w:t>
      </w:r>
      <w:r>
        <w:rPr>
          <w:rFonts w:cs="Arial"/>
          <w:sz w:val="24"/>
          <w:szCs w:val="24"/>
        </w:rPr>
        <w:t xml:space="preserve"> use of such 3D</w:t>
      </w:r>
      <w:r w:rsidRPr="00396656">
        <w:rPr>
          <w:rFonts w:cs="Arial"/>
          <w:sz w:val="24"/>
          <w:szCs w:val="24"/>
        </w:rPr>
        <w:t xml:space="preserve"> matrices </w:t>
      </w:r>
      <w:r>
        <w:rPr>
          <w:rFonts w:cs="Arial"/>
          <w:sz w:val="24"/>
          <w:szCs w:val="24"/>
        </w:rPr>
        <w:t>is often limited</w:t>
      </w:r>
      <w:r w:rsidRPr="00396656">
        <w:rPr>
          <w:rFonts w:cs="Arial"/>
          <w:sz w:val="24"/>
          <w:szCs w:val="24"/>
        </w:rPr>
        <w:t xml:space="preserve"> </w:t>
      </w:r>
      <w:r>
        <w:rPr>
          <w:rFonts w:cs="Arial"/>
          <w:sz w:val="24"/>
          <w:szCs w:val="24"/>
        </w:rPr>
        <w:t xml:space="preserve">by the absence of a functional </w:t>
      </w:r>
      <w:r w:rsidRPr="00396656">
        <w:rPr>
          <w:rFonts w:cs="Arial"/>
          <w:sz w:val="24"/>
          <w:szCs w:val="24"/>
        </w:rPr>
        <w:t xml:space="preserve">vascularization. This problem </w:t>
      </w:r>
      <w:del w:id="125" w:author="Corinna Moll" w:date="2013-02-18T09:56:00Z">
        <w:r w:rsidR="006B02B9" w:rsidRPr="00396656">
          <w:rPr>
            <w:rFonts w:cs="Arial"/>
            <w:sz w:val="24"/>
            <w:szCs w:val="24"/>
          </w:rPr>
          <w:delText>c</w:delText>
        </w:r>
        <w:r w:rsidR="00E002DE">
          <w:rPr>
            <w:rFonts w:cs="Arial"/>
            <w:sz w:val="24"/>
            <w:szCs w:val="24"/>
          </w:rPr>
          <w:delText>ould</w:delText>
        </w:r>
      </w:del>
      <w:ins w:id="126" w:author="Corinna Moll" w:date="2013-02-18T09:56:00Z">
        <w:r w:rsidRPr="00396656">
          <w:rPr>
            <w:rFonts w:cs="Arial"/>
            <w:sz w:val="24"/>
            <w:szCs w:val="24"/>
          </w:rPr>
          <w:t>c</w:t>
        </w:r>
        <w:r>
          <w:rPr>
            <w:rFonts w:cs="Arial"/>
            <w:sz w:val="24"/>
            <w:szCs w:val="24"/>
          </w:rPr>
          <w:t>an</w:t>
        </w:r>
      </w:ins>
      <w:r>
        <w:rPr>
          <w:rFonts w:cs="Arial"/>
          <w:sz w:val="24"/>
          <w:szCs w:val="24"/>
        </w:rPr>
        <w:t xml:space="preserve"> be solved by the use of the</w:t>
      </w:r>
      <w:r w:rsidRPr="00396656">
        <w:rPr>
          <w:rFonts w:cs="Arial"/>
          <w:sz w:val="24"/>
          <w:szCs w:val="24"/>
        </w:rPr>
        <w:t xml:space="preserve"> </w:t>
      </w:r>
      <w:proofErr w:type="spellStart"/>
      <w:r>
        <w:rPr>
          <w:rFonts w:cs="Arial"/>
          <w:sz w:val="24"/>
          <w:szCs w:val="24"/>
        </w:rPr>
        <w:t>BioVaSc</w:t>
      </w:r>
      <w:proofErr w:type="spellEnd"/>
      <w:r>
        <w:rPr>
          <w:rFonts w:cs="Arial"/>
          <w:sz w:val="24"/>
          <w:szCs w:val="24"/>
        </w:rPr>
        <w:t>, which offers preserved blood vessel structures</w:t>
      </w:r>
      <w:ins w:id="127" w:author="Corinna Moll" w:date="2013-02-18T09:56:00Z">
        <w:r>
          <w:rPr>
            <w:rFonts w:cs="Arial"/>
            <w:sz w:val="24"/>
            <w:szCs w:val="24"/>
          </w:rPr>
          <w:t>, which can be reseeded with endothelial cells</w:t>
        </w:r>
      </w:ins>
      <w:r w:rsidRPr="00396656">
        <w:rPr>
          <w:rFonts w:cs="Arial"/>
          <w:sz w:val="24"/>
          <w:szCs w:val="24"/>
        </w:rPr>
        <w:t xml:space="preserve">. </w:t>
      </w:r>
      <w:r>
        <w:rPr>
          <w:rFonts w:cs="Arial"/>
          <w:sz w:val="24"/>
          <w:szCs w:val="24"/>
        </w:rPr>
        <w:t>Furthermore, t</w:t>
      </w:r>
      <w:r w:rsidRPr="00396656">
        <w:rPr>
          <w:rFonts w:cs="Arial"/>
          <w:sz w:val="24"/>
          <w:szCs w:val="24"/>
        </w:rPr>
        <w:t xml:space="preserve">he </w:t>
      </w:r>
      <w:proofErr w:type="spellStart"/>
      <w:r w:rsidRPr="00396656">
        <w:rPr>
          <w:rFonts w:cs="Arial"/>
          <w:sz w:val="24"/>
          <w:szCs w:val="24"/>
        </w:rPr>
        <w:t>BioVaSc</w:t>
      </w:r>
      <w:proofErr w:type="spellEnd"/>
      <w:r w:rsidRPr="00396656">
        <w:rPr>
          <w:rFonts w:cs="Arial"/>
          <w:sz w:val="24"/>
          <w:szCs w:val="24"/>
        </w:rPr>
        <w:t xml:space="preserve"> provides extracellular components</w:t>
      </w:r>
      <w:r>
        <w:rPr>
          <w:rFonts w:cs="Arial"/>
          <w:sz w:val="24"/>
          <w:szCs w:val="24"/>
        </w:rPr>
        <w:t>,</w:t>
      </w:r>
      <w:r w:rsidRPr="00396656">
        <w:rPr>
          <w:rFonts w:cs="Arial"/>
          <w:sz w:val="24"/>
          <w:szCs w:val="24"/>
        </w:rPr>
        <w:t xml:space="preserve"> which ensure the adhesion of the cells and </w:t>
      </w:r>
      <w:r>
        <w:rPr>
          <w:rFonts w:cs="Arial"/>
          <w:sz w:val="24"/>
          <w:szCs w:val="24"/>
        </w:rPr>
        <w:t xml:space="preserve">facilitate </w:t>
      </w:r>
      <w:r w:rsidRPr="00396656">
        <w:rPr>
          <w:rFonts w:cs="Arial"/>
          <w:sz w:val="24"/>
          <w:szCs w:val="24"/>
        </w:rPr>
        <w:t>tissue differentiation. It also enables</w:t>
      </w:r>
      <w:r>
        <w:rPr>
          <w:rFonts w:cs="Arial"/>
          <w:sz w:val="24"/>
          <w:szCs w:val="24"/>
        </w:rPr>
        <w:t xml:space="preserve"> the</w:t>
      </w:r>
      <w:r w:rsidRPr="00396656">
        <w:rPr>
          <w:rFonts w:cs="Arial"/>
          <w:sz w:val="24"/>
          <w:szCs w:val="24"/>
        </w:rPr>
        <w:t xml:space="preserve"> long-time tissue specific function of </w:t>
      </w:r>
      <w:proofErr w:type="spellStart"/>
      <w:r w:rsidRPr="00EE48BB">
        <w:rPr>
          <w:rFonts w:cs="Arial"/>
          <w:sz w:val="24"/>
          <w:szCs w:val="24"/>
        </w:rPr>
        <w:t>bioartificial</w:t>
      </w:r>
      <w:proofErr w:type="spellEnd"/>
      <w:r w:rsidRPr="00396656">
        <w:rPr>
          <w:rFonts w:cs="Arial"/>
          <w:sz w:val="24"/>
          <w:szCs w:val="24"/>
        </w:rPr>
        <w:t xml:space="preserve"> 3D </w:t>
      </w:r>
      <w:del w:id="128" w:author="Corinna Moll" w:date="2013-02-18T09:56:00Z">
        <w:r w:rsidR="006B02B9" w:rsidRPr="00396656">
          <w:rPr>
            <w:rFonts w:cs="Arial"/>
            <w:sz w:val="24"/>
            <w:szCs w:val="24"/>
          </w:rPr>
          <w:delText>tissue</w:delText>
        </w:r>
        <w:r w:rsidR="00554C59">
          <w:rPr>
            <w:rFonts w:cs="Arial"/>
            <w:sz w:val="24"/>
            <w:szCs w:val="24"/>
          </w:rPr>
          <w:delText>s</w:delText>
        </w:r>
        <w:r w:rsidR="00D47A22">
          <w:rPr>
            <w:rFonts w:cs="Arial"/>
            <w:sz w:val="24"/>
            <w:szCs w:val="24"/>
            <w:vertAlign w:val="superscript"/>
          </w:rPr>
          <w:delText>5,7,12</w:delText>
        </w:r>
        <w:r w:rsidR="009226F3">
          <w:rPr>
            <w:rFonts w:cs="Arial"/>
            <w:sz w:val="24"/>
            <w:szCs w:val="24"/>
          </w:rPr>
          <w:delText>.</w:delText>
        </w:r>
      </w:del>
    </w:p>
    <w:p w14:paraId="2D088B7C" w14:textId="77777777" w:rsidR="004633DA" w:rsidRDefault="004633DA" w:rsidP="005C2A1A">
      <w:pPr>
        <w:spacing w:after="0" w:line="240" w:lineRule="auto"/>
        <w:jc w:val="both"/>
        <w:rPr>
          <w:del w:id="129" w:author="Corinna Moll" w:date="2013-02-18T09:56:00Z"/>
          <w:rFonts w:cs="Arial"/>
          <w:sz w:val="24"/>
          <w:szCs w:val="24"/>
        </w:rPr>
      </w:pPr>
    </w:p>
    <w:p w14:paraId="5999773E" w14:textId="3BDBF109" w:rsidR="00BD237F" w:rsidRPr="002C493F" w:rsidRDefault="00BD237F">
      <w:pPr>
        <w:jc w:val="both"/>
        <w:rPr>
          <w:sz w:val="24"/>
          <w:rPrChange w:id="130" w:author="Corinna Moll" w:date="2013-02-18T09:56:00Z">
            <w:rPr>
              <w:sz w:val="24"/>
              <w:lang w:val="en-GB"/>
            </w:rPr>
          </w:rPrChange>
        </w:rPr>
        <w:pPrChange w:id="131" w:author="Corinna Moll" w:date="2013-02-18T09:56:00Z">
          <w:pPr/>
        </w:pPrChange>
      </w:pPr>
      <w:ins w:id="132" w:author="Corinna Moll" w:date="2013-02-18T09:56:00Z">
        <w:r w:rsidRPr="00396656">
          <w:rPr>
            <w:rFonts w:cs="Arial"/>
            <w:sz w:val="24"/>
            <w:szCs w:val="24"/>
          </w:rPr>
          <w:t>tissue</w:t>
        </w:r>
        <w:r>
          <w:rPr>
            <w:rFonts w:cs="Arial"/>
            <w:sz w:val="24"/>
            <w:szCs w:val="24"/>
          </w:rPr>
          <w:t>s</w:t>
        </w:r>
        <w:r w:rsidR="004E4D2C" w:rsidRPr="004E4D2C">
          <w:rPr>
            <w:rFonts w:cs="Arial"/>
            <w:sz w:val="24"/>
            <w:szCs w:val="24"/>
            <w:vertAlign w:val="superscript"/>
          </w:rPr>
          <w:t>7</w:t>
        </w:r>
        <w:proofErr w:type="gramStart"/>
        <w:r w:rsidR="004E4D2C" w:rsidRPr="004E4D2C">
          <w:rPr>
            <w:rFonts w:cs="Arial"/>
            <w:sz w:val="24"/>
            <w:szCs w:val="24"/>
            <w:vertAlign w:val="superscript"/>
          </w:rPr>
          <w:t>,8,15</w:t>
        </w:r>
        <w:proofErr w:type="gramEnd"/>
        <w:r>
          <w:rPr>
            <w:rFonts w:cs="Arial"/>
            <w:sz w:val="24"/>
            <w:szCs w:val="24"/>
          </w:rPr>
          <w:t xml:space="preserve">. </w:t>
        </w:r>
      </w:ins>
      <w:r w:rsidRPr="002C493F">
        <w:rPr>
          <w:sz w:val="24"/>
          <w:rPrChange w:id="133" w:author="Corinna Moll" w:date="2013-02-18T09:56:00Z">
            <w:rPr>
              <w:sz w:val="24"/>
              <w:lang w:val="en-GB"/>
            </w:rPr>
          </w:rPrChange>
        </w:rPr>
        <w:t xml:space="preserve">The prerequisite for the engineering of functional vascular substitutes is the mimicking of human physiological and biomechanical conditions. Therefore, bioreactor systems, which can implement these requirements </w:t>
      </w:r>
      <w:r w:rsidRPr="002C493F">
        <w:rPr>
          <w:i/>
          <w:sz w:val="24"/>
          <w:rPrChange w:id="134" w:author="Corinna Moll" w:date="2013-02-18T09:56:00Z">
            <w:rPr>
              <w:i/>
              <w:sz w:val="24"/>
              <w:lang w:val="en-GB"/>
            </w:rPr>
          </w:rPrChange>
        </w:rPr>
        <w:t>in vitro</w:t>
      </w:r>
      <w:r w:rsidRPr="002C493F">
        <w:rPr>
          <w:sz w:val="24"/>
          <w:rPrChange w:id="135" w:author="Corinna Moll" w:date="2013-02-18T09:56:00Z">
            <w:rPr>
              <w:i/>
              <w:sz w:val="24"/>
              <w:lang w:val="en-GB"/>
            </w:rPr>
          </w:rPrChange>
        </w:rPr>
        <w:t>, are of extreme interest</w:t>
      </w:r>
      <w:del w:id="136" w:author="Corinna Moll" w:date="2013-02-18T09:56:00Z">
        <w:r w:rsidR="009E17F4" w:rsidRPr="000C3074">
          <w:rPr>
            <w:sz w:val="24"/>
            <w:szCs w:val="24"/>
            <w:lang w:val="en-GB"/>
          </w:rPr>
          <w:delText xml:space="preserve">. The properties of the constructs </w:delText>
        </w:r>
        <w:r w:rsidR="005A317B">
          <w:rPr>
            <w:sz w:val="24"/>
            <w:szCs w:val="24"/>
            <w:lang w:val="en-GB"/>
          </w:rPr>
          <w:delText>should</w:delText>
        </w:r>
        <w:r w:rsidR="009E17F4" w:rsidRPr="000C3074">
          <w:rPr>
            <w:sz w:val="24"/>
            <w:szCs w:val="24"/>
            <w:lang w:val="en-GB"/>
          </w:rPr>
          <w:delText xml:space="preserve"> be analysed and compared to other vascular grafts available as well as to native human tissue</w:delText>
        </w:r>
      </w:del>
      <w:ins w:id="137" w:author="Corinna Moll" w:date="2013-02-18T09:56:00Z">
        <w:r w:rsidRPr="002C493F">
          <w:rPr>
            <w:rFonts w:cs="Arial"/>
            <w:sz w:val="24"/>
            <w:szCs w:val="24"/>
          </w:rPr>
          <w:t xml:space="preserve"> for creating biological tumor models</w:t>
        </w:r>
      </w:ins>
      <w:r w:rsidRPr="002C493F">
        <w:rPr>
          <w:sz w:val="24"/>
          <w:rPrChange w:id="138" w:author="Corinna Moll" w:date="2013-02-18T09:56:00Z">
            <w:rPr>
              <w:sz w:val="24"/>
              <w:lang w:val="en-GB"/>
            </w:rPr>
          </w:rPrChange>
        </w:rPr>
        <w:t xml:space="preserve">. </w:t>
      </w:r>
    </w:p>
    <w:p w14:paraId="4516F42B" w14:textId="77777777" w:rsidR="00190A26" w:rsidRDefault="00BD237F" w:rsidP="005C2A1A">
      <w:pPr>
        <w:spacing w:after="0" w:line="240" w:lineRule="auto"/>
        <w:jc w:val="both"/>
        <w:rPr>
          <w:del w:id="139" w:author="Corinna Moll" w:date="2013-02-18T09:56:00Z"/>
          <w:rFonts w:cs="Arial"/>
          <w:sz w:val="24"/>
          <w:szCs w:val="24"/>
        </w:rPr>
      </w:pPr>
      <w:r w:rsidRPr="00554C59">
        <w:rPr>
          <w:rFonts w:cs="Arial"/>
          <w:sz w:val="24"/>
          <w:szCs w:val="24"/>
        </w:rPr>
        <w:t xml:space="preserve">The combination of the </w:t>
      </w:r>
      <w:proofErr w:type="spellStart"/>
      <w:r w:rsidRPr="00554C59">
        <w:rPr>
          <w:rFonts w:cs="Arial"/>
          <w:sz w:val="24"/>
          <w:szCs w:val="24"/>
        </w:rPr>
        <w:t>BioVaSc</w:t>
      </w:r>
      <w:proofErr w:type="spellEnd"/>
      <w:r w:rsidRPr="00554C59">
        <w:rPr>
          <w:rFonts w:cs="Arial"/>
          <w:sz w:val="24"/>
          <w:szCs w:val="24"/>
        </w:rPr>
        <w:t xml:space="preserve">, </w:t>
      </w:r>
      <w:r w:rsidRPr="00F62B7D">
        <w:rPr>
          <w:rFonts w:cs="Arial"/>
          <w:sz w:val="24"/>
          <w:szCs w:val="24"/>
        </w:rPr>
        <w:t>the bioreactor technology</w:t>
      </w:r>
      <w:r w:rsidRPr="00554C59">
        <w:rPr>
          <w:rFonts w:cs="Arial"/>
          <w:sz w:val="24"/>
          <w:szCs w:val="24"/>
        </w:rPr>
        <w:t xml:space="preserve"> </w:t>
      </w:r>
      <w:r>
        <w:rPr>
          <w:rFonts w:cs="Arial"/>
          <w:sz w:val="24"/>
          <w:szCs w:val="24"/>
        </w:rPr>
        <w:t>and</w:t>
      </w:r>
      <w:r w:rsidRPr="00554C59">
        <w:rPr>
          <w:rFonts w:cs="Arial"/>
          <w:sz w:val="24"/>
          <w:szCs w:val="24"/>
        </w:rPr>
        <w:t xml:space="preserve"> co-cultur</w:t>
      </w:r>
      <w:r>
        <w:rPr>
          <w:rFonts w:cs="Arial"/>
          <w:sz w:val="24"/>
          <w:szCs w:val="24"/>
        </w:rPr>
        <w:t>ing</w:t>
      </w:r>
      <w:r w:rsidRPr="00554C59">
        <w:rPr>
          <w:rFonts w:cs="Arial"/>
          <w:sz w:val="24"/>
          <w:szCs w:val="24"/>
        </w:rPr>
        <w:t xml:space="preserve"> </w:t>
      </w:r>
      <w:ins w:id="140" w:author="Corinna Moll" w:date="2013-02-18T09:56:00Z">
        <w:r>
          <w:rPr>
            <w:rFonts w:cs="Arial"/>
            <w:sz w:val="24"/>
            <w:szCs w:val="24"/>
          </w:rPr>
          <w:t xml:space="preserve">of </w:t>
        </w:r>
      </w:ins>
      <w:r w:rsidRPr="00554C59">
        <w:rPr>
          <w:rFonts w:cs="Arial"/>
          <w:sz w:val="24"/>
          <w:szCs w:val="24"/>
        </w:rPr>
        <w:t>different cell</w:t>
      </w:r>
      <w:r>
        <w:rPr>
          <w:rFonts w:cs="Arial"/>
          <w:sz w:val="24"/>
          <w:szCs w:val="24"/>
        </w:rPr>
        <w:t>-</w:t>
      </w:r>
      <w:r w:rsidRPr="00554C59">
        <w:rPr>
          <w:rFonts w:cs="Arial"/>
          <w:sz w:val="24"/>
          <w:szCs w:val="24"/>
        </w:rPr>
        <w:t xml:space="preserve">types is a very promising method to generate </w:t>
      </w:r>
      <w:del w:id="141" w:author="Corinna Moll" w:date="2013-02-18T09:56:00Z">
        <w:r w:rsidR="006B02B9" w:rsidRPr="00554C59">
          <w:rPr>
            <w:rFonts w:cs="Arial"/>
            <w:sz w:val="24"/>
            <w:szCs w:val="24"/>
          </w:rPr>
          <w:delText xml:space="preserve">functionalized </w:delText>
        </w:r>
      </w:del>
      <w:r w:rsidRPr="00554C59">
        <w:rPr>
          <w:rFonts w:cs="Arial"/>
          <w:sz w:val="24"/>
          <w:szCs w:val="24"/>
        </w:rPr>
        <w:t xml:space="preserve">vascularized </w:t>
      </w:r>
      <w:del w:id="142" w:author="Corinna Moll" w:date="2013-02-18T09:56:00Z">
        <w:r w:rsidR="006B02B9" w:rsidRPr="00554C59">
          <w:rPr>
            <w:rFonts w:cs="Arial"/>
            <w:sz w:val="24"/>
            <w:szCs w:val="24"/>
          </w:rPr>
          <w:delText>tissue</w:delText>
        </w:r>
        <w:r w:rsidR="005A317B">
          <w:rPr>
            <w:rFonts w:cs="Arial"/>
            <w:sz w:val="24"/>
            <w:szCs w:val="24"/>
          </w:rPr>
          <w:delText xml:space="preserve">. </w:delText>
        </w:r>
        <w:r w:rsidR="009E17F4">
          <w:rPr>
            <w:rFonts w:cs="Arial"/>
            <w:sz w:val="24"/>
            <w:szCs w:val="24"/>
          </w:rPr>
          <w:delText>T</w:delText>
        </w:r>
        <w:r w:rsidR="007A2E87">
          <w:rPr>
            <w:rFonts w:cs="Arial"/>
            <w:sz w:val="24"/>
            <w:szCs w:val="24"/>
          </w:rPr>
          <w:delText>hese method</w:delText>
        </w:r>
        <w:r w:rsidR="00D3181E">
          <w:rPr>
            <w:rFonts w:cs="Arial"/>
            <w:sz w:val="24"/>
            <w:szCs w:val="24"/>
          </w:rPr>
          <w:delText>s</w:delText>
        </w:r>
        <w:r w:rsidR="007A2E87">
          <w:rPr>
            <w:rFonts w:cs="Arial"/>
            <w:sz w:val="24"/>
            <w:szCs w:val="24"/>
          </w:rPr>
          <w:delText xml:space="preserve"> can be use</w:delText>
        </w:r>
        <w:r w:rsidR="005A317B">
          <w:rPr>
            <w:rFonts w:cs="Arial"/>
            <w:sz w:val="24"/>
            <w:szCs w:val="24"/>
          </w:rPr>
          <w:delText xml:space="preserve">ful in the creation of </w:delText>
        </w:r>
        <w:r w:rsidR="007A2E87">
          <w:rPr>
            <w:rFonts w:cs="Arial"/>
            <w:sz w:val="24"/>
            <w:szCs w:val="24"/>
          </w:rPr>
          <w:delText>test systems</w:delText>
        </w:r>
      </w:del>
      <w:ins w:id="143" w:author="Corinna Moll" w:date="2013-02-18T09:56:00Z">
        <w:r>
          <w:rPr>
            <w:rFonts w:cs="Arial"/>
            <w:sz w:val="24"/>
            <w:szCs w:val="24"/>
          </w:rPr>
          <w:t xml:space="preserve">tumor </w:t>
        </w:r>
        <w:r w:rsidRPr="00554C59">
          <w:rPr>
            <w:rFonts w:cs="Arial"/>
            <w:sz w:val="24"/>
            <w:szCs w:val="24"/>
          </w:rPr>
          <w:t>tissue</w:t>
        </w:r>
        <w:r>
          <w:rPr>
            <w:rFonts w:cs="Arial"/>
            <w:sz w:val="24"/>
            <w:szCs w:val="24"/>
          </w:rPr>
          <w:t>s</w:t>
        </w:r>
      </w:ins>
      <w:r>
        <w:rPr>
          <w:rFonts w:cs="Arial"/>
          <w:sz w:val="24"/>
          <w:szCs w:val="24"/>
        </w:rPr>
        <w:t xml:space="preserve">, which </w:t>
      </w:r>
      <w:del w:id="144" w:author="Corinna Moll" w:date="2013-02-18T09:56:00Z">
        <w:r w:rsidR="007A2E87">
          <w:rPr>
            <w:rFonts w:cs="Arial"/>
            <w:sz w:val="24"/>
            <w:szCs w:val="24"/>
          </w:rPr>
          <w:delText>not only serve</w:delText>
        </w:r>
      </w:del>
      <w:ins w:id="145" w:author="Corinna Moll" w:date="2013-02-18T09:56:00Z">
        <w:r>
          <w:rPr>
            <w:rFonts w:cs="Arial"/>
            <w:sz w:val="24"/>
            <w:szCs w:val="24"/>
          </w:rPr>
          <w:t>will allow the study of mechanisms relevant for cancer progression such as angiogenesis and metastasis. We see such tumor models</w:t>
        </w:r>
      </w:ins>
      <w:r>
        <w:rPr>
          <w:rFonts w:cs="Arial"/>
          <w:sz w:val="24"/>
          <w:szCs w:val="24"/>
        </w:rPr>
        <w:t xml:space="preserve"> as a </w:t>
      </w:r>
      <w:del w:id="146" w:author="Corinna Moll" w:date="2013-02-18T09:56:00Z">
        <w:r w:rsidR="007A2E87">
          <w:rPr>
            <w:rFonts w:cs="Arial"/>
            <w:sz w:val="24"/>
            <w:szCs w:val="24"/>
          </w:rPr>
          <w:delText xml:space="preserve">replacement of </w:delText>
        </w:r>
      </w:del>
      <w:ins w:id="147" w:author="Corinna Moll" w:date="2013-02-18T09:56:00Z">
        <w:r>
          <w:rPr>
            <w:rFonts w:cs="Arial"/>
            <w:sz w:val="24"/>
            <w:szCs w:val="24"/>
          </w:rPr>
          <w:t xml:space="preserve">promising approach for complementing </w:t>
        </w:r>
      </w:ins>
      <w:r>
        <w:rPr>
          <w:rFonts w:cs="Arial"/>
          <w:sz w:val="24"/>
          <w:szCs w:val="24"/>
        </w:rPr>
        <w:t xml:space="preserve">animal </w:t>
      </w:r>
      <w:del w:id="148" w:author="Corinna Moll" w:date="2013-02-18T09:56:00Z">
        <w:r w:rsidR="007A2E87">
          <w:rPr>
            <w:rFonts w:cs="Arial"/>
            <w:sz w:val="24"/>
            <w:szCs w:val="24"/>
          </w:rPr>
          <w:delText>models</w:delText>
        </w:r>
        <w:r w:rsidR="005A317B">
          <w:rPr>
            <w:rFonts w:cs="Arial"/>
            <w:sz w:val="24"/>
            <w:szCs w:val="24"/>
          </w:rPr>
          <w:delText>,</w:delText>
        </w:r>
        <w:r w:rsidR="007A2E87">
          <w:rPr>
            <w:rFonts w:cs="Arial"/>
            <w:sz w:val="24"/>
            <w:szCs w:val="24"/>
          </w:rPr>
          <w:delText xml:space="preserve"> but also </w:delText>
        </w:r>
        <w:r w:rsidR="00B56D96">
          <w:rPr>
            <w:rFonts w:cs="Arial"/>
            <w:sz w:val="24"/>
            <w:szCs w:val="24"/>
          </w:rPr>
          <w:delText>are more closely</w:delText>
        </w:r>
      </w:del>
      <w:ins w:id="149" w:author="Corinna Moll" w:date="2013-02-18T09:56:00Z">
        <w:r>
          <w:rPr>
            <w:rFonts w:cs="Arial"/>
            <w:sz w:val="24"/>
            <w:szCs w:val="24"/>
          </w:rPr>
          <w:t>studies by providing an equivalent</w:t>
        </w:r>
      </w:ins>
      <w:r>
        <w:rPr>
          <w:rFonts w:cs="Arial"/>
          <w:sz w:val="24"/>
          <w:szCs w:val="24"/>
        </w:rPr>
        <w:t xml:space="preserve"> to the </w:t>
      </w:r>
      <w:del w:id="150" w:author="Corinna Moll" w:date="2013-02-18T09:56:00Z">
        <w:r w:rsidR="00B56D96">
          <w:rPr>
            <w:rFonts w:cs="Arial"/>
            <w:sz w:val="24"/>
            <w:szCs w:val="24"/>
          </w:rPr>
          <w:delText xml:space="preserve">situation in the </w:delText>
        </w:r>
      </w:del>
      <w:r>
        <w:rPr>
          <w:rFonts w:cs="Arial"/>
          <w:sz w:val="24"/>
          <w:szCs w:val="24"/>
        </w:rPr>
        <w:t xml:space="preserve">human </w:t>
      </w:r>
      <w:del w:id="151" w:author="Corinna Moll" w:date="2013-02-18T09:56:00Z">
        <w:r w:rsidR="00854331">
          <w:rPr>
            <w:rFonts w:cs="Arial"/>
            <w:sz w:val="24"/>
            <w:szCs w:val="24"/>
          </w:rPr>
          <w:delText>body</w:delText>
        </w:r>
        <w:r w:rsidR="00D47A22">
          <w:rPr>
            <w:rFonts w:cs="Arial"/>
            <w:sz w:val="24"/>
            <w:szCs w:val="24"/>
          </w:rPr>
          <w:delText>.</w:delText>
        </w:r>
        <w:r w:rsidR="00854331">
          <w:rPr>
            <w:rFonts w:cs="Arial"/>
            <w:sz w:val="24"/>
            <w:szCs w:val="24"/>
          </w:rPr>
          <w:delText xml:space="preserve"> </w:delText>
        </w:r>
      </w:del>
    </w:p>
    <w:p w14:paraId="1CA1DE9B" w14:textId="77777777" w:rsidR="004633DA" w:rsidRPr="00E50B8B" w:rsidRDefault="004633DA" w:rsidP="005C2A1A">
      <w:pPr>
        <w:spacing w:after="0" w:line="240" w:lineRule="auto"/>
        <w:jc w:val="both"/>
        <w:rPr>
          <w:del w:id="152" w:author="Corinna Moll" w:date="2013-02-18T09:56:00Z"/>
          <w:sz w:val="24"/>
          <w:szCs w:val="24"/>
        </w:rPr>
      </w:pPr>
    </w:p>
    <w:p w14:paraId="6F8075C3" w14:textId="08E590A4" w:rsidR="00032A01" w:rsidRDefault="009754CF">
      <w:pPr>
        <w:spacing w:after="0"/>
        <w:jc w:val="both"/>
        <w:rPr>
          <w:sz w:val="24"/>
          <w:rPrChange w:id="153" w:author="Corinna Moll" w:date="2013-02-18T09:56:00Z">
            <w:rPr>
              <w:sz w:val="24"/>
              <w:lang w:val="en-GB"/>
            </w:rPr>
          </w:rPrChange>
        </w:rPr>
        <w:pPrChange w:id="154" w:author="Corinna Moll" w:date="2013-02-18T09:56:00Z">
          <w:pPr>
            <w:spacing w:after="0" w:line="240" w:lineRule="auto"/>
            <w:jc w:val="both"/>
          </w:pPr>
        </w:pPrChange>
      </w:pPr>
      <w:del w:id="155" w:author="Corinna Moll" w:date="2013-02-18T09:56:00Z">
        <w:r>
          <w:rPr>
            <w:rFonts w:cs="Arial"/>
            <w:sz w:val="24"/>
            <w:szCs w:val="24"/>
          </w:rPr>
          <w:delText xml:space="preserve">In our study, it was clearly shown that the 3D environment provided by the </w:delText>
        </w:r>
        <w:r w:rsidR="00680522">
          <w:rPr>
            <w:rFonts w:cs="Arial"/>
            <w:sz w:val="24"/>
            <w:szCs w:val="24"/>
          </w:rPr>
          <w:delText>SIS-Muc</w:delText>
        </w:r>
        <w:r>
          <w:rPr>
            <w:rFonts w:cs="Arial"/>
            <w:sz w:val="24"/>
            <w:szCs w:val="24"/>
          </w:rPr>
          <w:delText xml:space="preserve"> leads to a more tumor-like tissue formation of cultured cells than the common 2D cell culture</w:delText>
        </w:r>
        <w:r w:rsidR="00675F22">
          <w:rPr>
            <w:rFonts w:cs="Arial"/>
            <w:sz w:val="24"/>
            <w:szCs w:val="24"/>
          </w:rPr>
          <w:delText xml:space="preserve">. Moreover, the use of primary tumor cells of </w:delText>
        </w:r>
        <w:r w:rsidR="00265974">
          <w:rPr>
            <w:rFonts w:cs="Arial"/>
            <w:sz w:val="24"/>
            <w:szCs w:val="24"/>
          </w:rPr>
          <w:delText xml:space="preserve">individual </w:delText>
        </w:r>
        <w:r w:rsidR="00675F22">
          <w:rPr>
            <w:rFonts w:cs="Arial"/>
            <w:sz w:val="24"/>
            <w:szCs w:val="24"/>
          </w:rPr>
          <w:delText xml:space="preserve">cancer patients is a very important step </w:delText>
        </w:r>
        <w:r w:rsidR="00267EB1">
          <w:rPr>
            <w:rFonts w:cs="Arial"/>
            <w:sz w:val="24"/>
            <w:szCs w:val="24"/>
          </w:rPr>
          <w:delText xml:space="preserve">that </w:delText>
        </w:r>
        <w:r w:rsidR="00675F22">
          <w:rPr>
            <w:rFonts w:cs="Arial"/>
            <w:sz w:val="24"/>
            <w:szCs w:val="24"/>
          </w:rPr>
          <w:delText xml:space="preserve">can be done </w:delText>
        </w:r>
        <w:r w:rsidR="00265974">
          <w:rPr>
            <w:rFonts w:cs="Arial"/>
            <w:sz w:val="24"/>
            <w:szCs w:val="24"/>
          </w:rPr>
          <w:delText>in the field of</w:delText>
        </w:r>
        <w:r w:rsidR="00675F22">
          <w:rPr>
            <w:rFonts w:cs="Arial"/>
            <w:sz w:val="24"/>
            <w:szCs w:val="24"/>
          </w:rPr>
          <w:delText xml:space="preserve"> personalized medicine</w:delText>
        </w:r>
        <w:r w:rsidR="00446EDB">
          <w:rPr>
            <w:rFonts w:cs="Arial"/>
            <w:sz w:val="24"/>
            <w:szCs w:val="24"/>
          </w:rPr>
          <w:delText xml:space="preserve">, a discipline </w:delText>
        </w:r>
        <w:r w:rsidR="00EE48BB">
          <w:rPr>
            <w:rFonts w:cs="Arial"/>
            <w:sz w:val="24"/>
            <w:szCs w:val="24"/>
          </w:rPr>
          <w:delText>that</w:delText>
        </w:r>
        <w:r w:rsidR="00446EDB">
          <w:rPr>
            <w:rFonts w:cs="Arial"/>
            <w:sz w:val="24"/>
            <w:szCs w:val="24"/>
          </w:rPr>
          <w:delText xml:space="preserve"> aims at identifying the best treatment depending on the individual needs of a patient. </w:delText>
        </w:r>
        <w:r w:rsidR="00675F22">
          <w:rPr>
            <w:rFonts w:cs="Arial"/>
            <w:sz w:val="24"/>
            <w:szCs w:val="24"/>
          </w:rPr>
          <w:delText xml:space="preserve"> </w:delText>
        </w:r>
        <w:r w:rsidR="00B56D96">
          <w:rPr>
            <w:rFonts w:cs="Arial"/>
            <w:sz w:val="24"/>
            <w:szCs w:val="24"/>
          </w:rPr>
          <w:delText xml:space="preserve">This could </w:delText>
        </w:r>
        <w:r w:rsidR="00F87558">
          <w:rPr>
            <w:rFonts w:cs="Arial"/>
            <w:sz w:val="24"/>
            <w:szCs w:val="24"/>
          </w:rPr>
          <w:delText>avoid i</w:delText>
        </w:r>
        <w:r w:rsidR="00B56D96">
          <w:rPr>
            <w:rFonts w:cs="Arial"/>
            <w:sz w:val="24"/>
            <w:szCs w:val="24"/>
          </w:rPr>
          <w:delText xml:space="preserve">neffective treatments with unnecessary side effects and could save </w:delText>
        </w:r>
        <w:r w:rsidR="00EE48BB">
          <w:rPr>
            <w:rFonts w:cs="Arial"/>
            <w:sz w:val="24"/>
            <w:szCs w:val="24"/>
          </w:rPr>
          <w:delText xml:space="preserve">life saving </w:delText>
        </w:r>
        <w:r w:rsidR="00B56D96">
          <w:rPr>
            <w:rFonts w:cs="Arial"/>
            <w:sz w:val="24"/>
            <w:szCs w:val="24"/>
          </w:rPr>
          <w:delText xml:space="preserve">time </w:delText>
        </w:r>
        <w:r w:rsidR="00EE48BB">
          <w:rPr>
            <w:rFonts w:cs="Arial"/>
            <w:sz w:val="24"/>
            <w:szCs w:val="24"/>
          </w:rPr>
          <w:delText>in determining the best treatment for patient</w:delText>
        </w:r>
      </w:del>
      <w:proofErr w:type="gramStart"/>
      <w:ins w:id="156" w:author="Corinna Moll" w:date="2013-02-18T09:56:00Z">
        <w:r w:rsidR="00BD237F">
          <w:rPr>
            <w:rFonts w:cs="Arial"/>
            <w:sz w:val="24"/>
            <w:szCs w:val="24"/>
          </w:rPr>
          <w:t>tumor</w:t>
        </w:r>
        <w:proofErr w:type="gramEnd"/>
        <w:r w:rsidR="00BD237F">
          <w:rPr>
            <w:rFonts w:cs="Arial"/>
            <w:sz w:val="24"/>
            <w:szCs w:val="24"/>
          </w:rPr>
          <w:t xml:space="preserve"> physiology</w:t>
        </w:r>
      </w:ins>
      <w:r w:rsidR="00BD237F">
        <w:rPr>
          <w:rFonts w:cs="Arial"/>
          <w:sz w:val="24"/>
          <w:szCs w:val="24"/>
        </w:rPr>
        <w:t>.</w:t>
      </w:r>
    </w:p>
    <w:p w14:paraId="2E32BDCA" w14:textId="77777777" w:rsidR="00EE48BB" w:rsidRDefault="00EE48BB" w:rsidP="005C2A1A">
      <w:pPr>
        <w:spacing w:after="0" w:line="240" w:lineRule="auto"/>
        <w:jc w:val="both"/>
        <w:rPr>
          <w:rFonts w:cs="Arial"/>
          <w:b/>
          <w:sz w:val="24"/>
          <w:szCs w:val="24"/>
        </w:rPr>
      </w:pPr>
    </w:p>
    <w:p w14:paraId="6BA7C346" w14:textId="77777777" w:rsidR="0060368B" w:rsidRDefault="00B5472D" w:rsidP="005C2A1A">
      <w:pPr>
        <w:spacing w:after="0" w:line="240" w:lineRule="auto"/>
        <w:jc w:val="both"/>
        <w:rPr>
          <w:rFonts w:cs="Arial"/>
          <w:b/>
          <w:sz w:val="24"/>
          <w:szCs w:val="24"/>
        </w:rPr>
      </w:pPr>
      <w:r w:rsidRPr="00396656">
        <w:rPr>
          <w:rFonts w:cs="Arial"/>
          <w:b/>
          <w:sz w:val="24"/>
          <w:szCs w:val="24"/>
        </w:rPr>
        <w:t>Acknowledgments:</w:t>
      </w:r>
    </w:p>
    <w:p w14:paraId="1DFB4CEB" w14:textId="77777777" w:rsidR="004633DA" w:rsidRDefault="004633DA" w:rsidP="005C2A1A">
      <w:pPr>
        <w:spacing w:after="0" w:line="240" w:lineRule="auto"/>
        <w:rPr>
          <w:rFonts w:cs="Arial"/>
          <w:sz w:val="24"/>
          <w:szCs w:val="24"/>
        </w:rPr>
      </w:pPr>
    </w:p>
    <w:p w14:paraId="4CC289D8" w14:textId="77777777" w:rsidR="00113904" w:rsidRPr="00AA593D" w:rsidRDefault="004C3FE8" w:rsidP="005C2A1A">
      <w:pPr>
        <w:spacing w:after="0" w:line="240" w:lineRule="auto"/>
        <w:rPr>
          <w:rFonts w:cs="Arial"/>
          <w:b/>
          <w:sz w:val="24"/>
          <w:szCs w:val="24"/>
        </w:rPr>
      </w:pPr>
      <w:r>
        <w:rPr>
          <w:rFonts w:cs="Arial"/>
          <w:sz w:val="24"/>
          <w:szCs w:val="24"/>
        </w:rPr>
        <w:t xml:space="preserve">The authors would like to thank </w:t>
      </w:r>
      <w:r w:rsidR="00057A9B" w:rsidRPr="00057A9B">
        <w:rPr>
          <w:rFonts w:cs="Arial"/>
          <w:sz w:val="24"/>
          <w:szCs w:val="24"/>
        </w:rPr>
        <w:t xml:space="preserve">Jan </w:t>
      </w:r>
      <w:proofErr w:type="spellStart"/>
      <w:r w:rsidR="00057A9B" w:rsidRPr="00057A9B">
        <w:rPr>
          <w:rFonts w:cs="Arial"/>
          <w:sz w:val="24"/>
          <w:szCs w:val="24"/>
        </w:rPr>
        <w:t>Hansmann</w:t>
      </w:r>
      <w:proofErr w:type="spellEnd"/>
      <w:r>
        <w:rPr>
          <w:rFonts w:cs="Arial"/>
          <w:sz w:val="24"/>
          <w:szCs w:val="24"/>
        </w:rPr>
        <w:t xml:space="preserve"> (</w:t>
      </w:r>
      <w:proofErr w:type="spellStart"/>
      <w:r>
        <w:rPr>
          <w:rFonts w:cs="Arial"/>
          <w:sz w:val="24"/>
          <w:szCs w:val="24"/>
        </w:rPr>
        <w:t>Fraunhofer</w:t>
      </w:r>
      <w:proofErr w:type="spellEnd"/>
      <w:r>
        <w:rPr>
          <w:rFonts w:cs="Arial"/>
          <w:sz w:val="24"/>
          <w:szCs w:val="24"/>
        </w:rPr>
        <w:t xml:space="preserve"> IGB, Stuttgart) for his technical support to develop bioreactor</w:t>
      </w:r>
      <w:r w:rsidR="00A50639">
        <w:rPr>
          <w:rFonts w:cs="Arial"/>
          <w:sz w:val="24"/>
          <w:szCs w:val="24"/>
        </w:rPr>
        <w:t>s</w:t>
      </w:r>
      <w:r>
        <w:rPr>
          <w:rFonts w:cs="Arial"/>
          <w:sz w:val="24"/>
          <w:szCs w:val="24"/>
        </w:rPr>
        <w:t xml:space="preserve"> and the</w:t>
      </w:r>
      <w:r w:rsidR="00A50639">
        <w:rPr>
          <w:rFonts w:cs="Arial"/>
          <w:sz w:val="24"/>
          <w:szCs w:val="24"/>
        </w:rPr>
        <w:t xml:space="preserve"> bioreactor</w:t>
      </w:r>
      <w:r>
        <w:rPr>
          <w:rFonts w:cs="Arial"/>
          <w:sz w:val="24"/>
          <w:szCs w:val="24"/>
        </w:rPr>
        <w:t xml:space="preserve"> incubator.</w:t>
      </w:r>
    </w:p>
    <w:p w14:paraId="5E2EFF54" w14:textId="77777777" w:rsidR="004633DA" w:rsidRDefault="004633DA" w:rsidP="005C2A1A">
      <w:pPr>
        <w:spacing w:after="0" w:line="240" w:lineRule="auto"/>
        <w:rPr>
          <w:rFonts w:cs="Arial"/>
          <w:b/>
          <w:sz w:val="24"/>
          <w:szCs w:val="24"/>
        </w:rPr>
      </w:pPr>
    </w:p>
    <w:p w14:paraId="4C062DE1" w14:textId="77777777" w:rsidR="00B5472D" w:rsidRPr="00396656" w:rsidRDefault="00BC4CB9" w:rsidP="005C2A1A">
      <w:pPr>
        <w:spacing w:after="0" w:line="240" w:lineRule="auto"/>
        <w:rPr>
          <w:rFonts w:cs="Arial"/>
          <w:sz w:val="24"/>
          <w:szCs w:val="24"/>
        </w:rPr>
      </w:pPr>
      <w:r w:rsidRPr="00396656">
        <w:rPr>
          <w:rFonts w:cs="Arial"/>
          <w:b/>
          <w:sz w:val="24"/>
          <w:szCs w:val="24"/>
        </w:rPr>
        <w:t>Disclosures:</w:t>
      </w:r>
      <w:r w:rsidRPr="00396656">
        <w:rPr>
          <w:rFonts w:cs="Arial"/>
          <w:sz w:val="24"/>
          <w:szCs w:val="24"/>
        </w:rPr>
        <w:t xml:space="preserve"> </w:t>
      </w:r>
      <w:r>
        <w:rPr>
          <w:rFonts w:cs="Arial"/>
          <w:sz w:val="24"/>
          <w:szCs w:val="24"/>
        </w:rPr>
        <w:t>Authors</w:t>
      </w:r>
      <w:r w:rsidRPr="00396656">
        <w:rPr>
          <w:rFonts w:cs="Arial"/>
          <w:sz w:val="24"/>
          <w:szCs w:val="24"/>
        </w:rPr>
        <w:t xml:space="preserve"> have nothing to disclose</w:t>
      </w:r>
      <w:r>
        <w:rPr>
          <w:rFonts w:cs="Arial"/>
          <w:sz w:val="24"/>
          <w:szCs w:val="24"/>
        </w:rPr>
        <w:t>.</w:t>
      </w:r>
    </w:p>
    <w:p w14:paraId="241AEDF3" w14:textId="77777777" w:rsidR="004277A6" w:rsidRPr="00396656" w:rsidRDefault="005305EB" w:rsidP="005C2A1A">
      <w:pPr>
        <w:spacing w:after="0" w:line="240" w:lineRule="auto"/>
        <w:jc w:val="both"/>
        <w:rPr>
          <w:rFonts w:cs="Arial"/>
          <w:b/>
          <w:sz w:val="24"/>
          <w:szCs w:val="24"/>
        </w:rPr>
      </w:pPr>
      <w:r>
        <w:rPr>
          <w:rFonts w:cs="Arial"/>
          <w:b/>
          <w:sz w:val="24"/>
          <w:szCs w:val="24"/>
        </w:rPr>
        <w:br w:type="page"/>
      </w:r>
      <w:r w:rsidR="00B5472D" w:rsidRPr="00396656">
        <w:rPr>
          <w:rFonts w:cs="Arial"/>
          <w:b/>
          <w:sz w:val="24"/>
          <w:szCs w:val="24"/>
        </w:rPr>
        <w:t>Table of specific reagents and equipment:</w:t>
      </w:r>
    </w:p>
    <w:tbl>
      <w:tblPr>
        <w:tblW w:w="9596" w:type="dxa"/>
        <w:tblInd w:w="-10" w:type="dxa"/>
        <w:tblLayout w:type="fixed"/>
        <w:tblLook w:val="0000" w:firstRow="0" w:lastRow="0" w:firstColumn="0" w:lastColumn="0" w:noHBand="0" w:noVBand="0"/>
      </w:tblPr>
      <w:tblGrid>
        <w:gridCol w:w="2394"/>
        <w:gridCol w:w="2394"/>
        <w:gridCol w:w="2394"/>
        <w:gridCol w:w="2414"/>
      </w:tblGrid>
      <w:tr w:rsidR="00B5472D" w:rsidRPr="00396656" w14:paraId="4D1D92CF" w14:textId="77777777" w:rsidTr="00F322D9">
        <w:tc>
          <w:tcPr>
            <w:tcW w:w="2394" w:type="dxa"/>
            <w:tcBorders>
              <w:top w:val="single" w:sz="4" w:space="0" w:color="000000"/>
              <w:left w:val="single" w:sz="4" w:space="0" w:color="000000"/>
              <w:bottom w:val="single" w:sz="4" w:space="0" w:color="000000"/>
            </w:tcBorders>
          </w:tcPr>
          <w:p w14:paraId="38275B9E" w14:textId="77777777" w:rsidR="00B5472D" w:rsidRPr="00396656" w:rsidRDefault="00B5472D" w:rsidP="005C2A1A">
            <w:pPr>
              <w:snapToGrid w:val="0"/>
              <w:spacing w:after="0" w:line="240" w:lineRule="auto"/>
              <w:jc w:val="center"/>
              <w:rPr>
                <w:rFonts w:cs="Arial"/>
                <w:b/>
                <w:sz w:val="24"/>
                <w:szCs w:val="24"/>
              </w:rPr>
            </w:pPr>
            <w:r w:rsidRPr="00396656">
              <w:rPr>
                <w:rFonts w:cs="Arial"/>
                <w:b/>
                <w:sz w:val="24"/>
                <w:szCs w:val="24"/>
              </w:rPr>
              <w:t>Name of the reagent</w:t>
            </w:r>
          </w:p>
        </w:tc>
        <w:tc>
          <w:tcPr>
            <w:tcW w:w="2394" w:type="dxa"/>
            <w:tcBorders>
              <w:top w:val="single" w:sz="4" w:space="0" w:color="000000"/>
              <w:left w:val="single" w:sz="4" w:space="0" w:color="000000"/>
              <w:bottom w:val="single" w:sz="4" w:space="0" w:color="000000"/>
            </w:tcBorders>
          </w:tcPr>
          <w:p w14:paraId="58F29C28" w14:textId="77777777" w:rsidR="00B5472D" w:rsidRPr="00396656" w:rsidRDefault="00B5472D" w:rsidP="005C2A1A">
            <w:pPr>
              <w:snapToGrid w:val="0"/>
              <w:spacing w:after="0" w:line="240" w:lineRule="auto"/>
              <w:jc w:val="center"/>
              <w:rPr>
                <w:rFonts w:cs="Arial"/>
                <w:b/>
                <w:sz w:val="24"/>
                <w:szCs w:val="24"/>
              </w:rPr>
            </w:pPr>
            <w:r w:rsidRPr="00396656">
              <w:rPr>
                <w:rFonts w:cs="Arial"/>
                <w:b/>
                <w:sz w:val="24"/>
                <w:szCs w:val="24"/>
              </w:rPr>
              <w:t>Company</w:t>
            </w:r>
          </w:p>
        </w:tc>
        <w:tc>
          <w:tcPr>
            <w:tcW w:w="2394" w:type="dxa"/>
            <w:tcBorders>
              <w:top w:val="single" w:sz="4" w:space="0" w:color="000000"/>
              <w:left w:val="single" w:sz="4" w:space="0" w:color="000000"/>
              <w:bottom w:val="single" w:sz="4" w:space="0" w:color="000000"/>
            </w:tcBorders>
          </w:tcPr>
          <w:p w14:paraId="6E5D899D" w14:textId="77777777" w:rsidR="00B5472D" w:rsidRPr="00396656" w:rsidRDefault="00B5472D" w:rsidP="005C2A1A">
            <w:pPr>
              <w:snapToGrid w:val="0"/>
              <w:spacing w:after="0" w:line="240" w:lineRule="auto"/>
              <w:jc w:val="center"/>
              <w:rPr>
                <w:rFonts w:cs="Arial"/>
                <w:b/>
                <w:sz w:val="24"/>
                <w:szCs w:val="24"/>
              </w:rPr>
            </w:pPr>
            <w:r w:rsidRPr="00396656">
              <w:rPr>
                <w:rFonts w:cs="Arial"/>
                <w:b/>
                <w:sz w:val="24"/>
                <w:szCs w:val="24"/>
              </w:rPr>
              <w:t>Catalogue number</w:t>
            </w:r>
          </w:p>
        </w:tc>
        <w:tc>
          <w:tcPr>
            <w:tcW w:w="2414" w:type="dxa"/>
            <w:tcBorders>
              <w:top w:val="single" w:sz="4" w:space="0" w:color="000000"/>
              <w:left w:val="single" w:sz="4" w:space="0" w:color="000000"/>
              <w:bottom w:val="single" w:sz="4" w:space="0" w:color="000000"/>
              <w:right w:val="single" w:sz="4" w:space="0" w:color="000000"/>
            </w:tcBorders>
          </w:tcPr>
          <w:p w14:paraId="15753922" w14:textId="77777777" w:rsidR="00B5472D" w:rsidRPr="00396656" w:rsidRDefault="00B5472D" w:rsidP="005C2A1A">
            <w:pPr>
              <w:snapToGrid w:val="0"/>
              <w:spacing w:after="0" w:line="240" w:lineRule="auto"/>
              <w:jc w:val="center"/>
              <w:rPr>
                <w:rFonts w:cs="Arial"/>
                <w:b/>
                <w:sz w:val="24"/>
                <w:szCs w:val="24"/>
              </w:rPr>
            </w:pPr>
            <w:r w:rsidRPr="00396656">
              <w:rPr>
                <w:rFonts w:cs="Arial"/>
                <w:b/>
                <w:sz w:val="24"/>
                <w:szCs w:val="24"/>
              </w:rPr>
              <w:t>Comments (optional)</w:t>
            </w:r>
          </w:p>
        </w:tc>
      </w:tr>
      <w:tr w:rsidR="000C3074" w:rsidRPr="00396656" w14:paraId="33B11B1D" w14:textId="77777777" w:rsidTr="00F322D9">
        <w:tc>
          <w:tcPr>
            <w:tcW w:w="2394" w:type="dxa"/>
            <w:tcBorders>
              <w:top w:val="single" w:sz="4" w:space="0" w:color="000000"/>
              <w:left w:val="single" w:sz="4" w:space="0" w:color="000000"/>
              <w:bottom w:val="single" w:sz="4" w:space="0" w:color="000000"/>
            </w:tcBorders>
          </w:tcPr>
          <w:p w14:paraId="0295F7A7" w14:textId="77777777" w:rsidR="000C3074" w:rsidRPr="00F322D9" w:rsidRDefault="000C3074" w:rsidP="005C2A1A">
            <w:pPr>
              <w:snapToGrid w:val="0"/>
              <w:spacing w:after="0" w:line="240" w:lineRule="auto"/>
              <w:jc w:val="center"/>
              <w:rPr>
                <w:rFonts w:cs="Arial"/>
                <w:sz w:val="24"/>
                <w:szCs w:val="24"/>
              </w:rPr>
            </w:pPr>
            <w:r>
              <w:rPr>
                <w:rFonts w:cs="Arial"/>
                <w:sz w:val="24"/>
                <w:szCs w:val="24"/>
              </w:rPr>
              <w:t>C</w:t>
            </w:r>
            <w:r w:rsidRPr="00F322D9">
              <w:rPr>
                <w:rFonts w:cs="Arial"/>
                <w:sz w:val="24"/>
                <w:szCs w:val="24"/>
              </w:rPr>
              <w:t>ollagenase solution</w:t>
            </w:r>
          </w:p>
        </w:tc>
        <w:tc>
          <w:tcPr>
            <w:tcW w:w="2394" w:type="dxa"/>
            <w:tcBorders>
              <w:top w:val="single" w:sz="4" w:space="0" w:color="000000"/>
              <w:left w:val="single" w:sz="4" w:space="0" w:color="000000"/>
              <w:bottom w:val="single" w:sz="4" w:space="0" w:color="000000"/>
            </w:tcBorders>
          </w:tcPr>
          <w:p w14:paraId="4E4A7D16"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SERVA</w:t>
            </w:r>
          </w:p>
        </w:tc>
        <w:tc>
          <w:tcPr>
            <w:tcW w:w="2394" w:type="dxa"/>
            <w:tcBorders>
              <w:top w:val="single" w:sz="4" w:space="0" w:color="000000"/>
              <w:left w:val="single" w:sz="4" w:space="0" w:color="000000"/>
              <w:bottom w:val="single" w:sz="4" w:space="0" w:color="000000"/>
            </w:tcBorders>
          </w:tcPr>
          <w:p w14:paraId="1AAD9069"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17454</w:t>
            </w:r>
          </w:p>
        </w:tc>
        <w:tc>
          <w:tcPr>
            <w:tcW w:w="2414" w:type="dxa"/>
            <w:tcBorders>
              <w:top w:val="single" w:sz="4" w:space="0" w:color="000000"/>
              <w:left w:val="single" w:sz="4" w:space="0" w:color="000000"/>
              <w:bottom w:val="single" w:sz="4" w:space="0" w:color="000000"/>
              <w:right w:val="single" w:sz="4" w:space="0" w:color="000000"/>
            </w:tcBorders>
          </w:tcPr>
          <w:p w14:paraId="0F89C757"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(500 U/ml)</w:t>
            </w:r>
          </w:p>
        </w:tc>
      </w:tr>
      <w:tr w:rsidR="000C3074" w:rsidRPr="00396656" w14:paraId="1C2D8988" w14:textId="77777777" w:rsidTr="00F322D9">
        <w:tc>
          <w:tcPr>
            <w:tcW w:w="2394" w:type="dxa"/>
            <w:tcBorders>
              <w:top w:val="single" w:sz="4" w:space="0" w:color="000000"/>
              <w:left w:val="single" w:sz="4" w:space="0" w:color="000000"/>
              <w:bottom w:val="single" w:sz="4" w:space="0" w:color="000000"/>
            </w:tcBorders>
          </w:tcPr>
          <w:p w14:paraId="2C69FE74" w14:textId="77777777" w:rsidR="000C3074" w:rsidRDefault="000C3074" w:rsidP="005C2A1A">
            <w:pPr>
              <w:snapToGrid w:val="0"/>
              <w:spacing w:after="0" w:line="240" w:lineRule="auto"/>
              <w:jc w:val="center"/>
              <w:rPr>
                <w:rFonts w:cs="Arial"/>
                <w:sz w:val="24"/>
                <w:szCs w:val="24"/>
              </w:rPr>
            </w:pPr>
            <w:proofErr w:type="spellStart"/>
            <w:r>
              <w:rPr>
                <w:rFonts w:cs="Arial"/>
                <w:sz w:val="24"/>
                <w:szCs w:val="24"/>
              </w:rPr>
              <w:t>D</w:t>
            </w:r>
            <w:r w:rsidRPr="00F322D9">
              <w:rPr>
                <w:rFonts w:cs="Arial"/>
                <w:sz w:val="24"/>
                <w:szCs w:val="24"/>
              </w:rPr>
              <w:t>ispase</w:t>
            </w:r>
            <w:proofErr w:type="spellEnd"/>
            <w:r w:rsidRPr="00F322D9">
              <w:rPr>
                <w:rFonts w:cs="Arial"/>
                <w:sz w:val="24"/>
                <w:szCs w:val="24"/>
              </w:rPr>
              <w:t xml:space="preserve"> s</w:t>
            </w:r>
            <w:r>
              <w:rPr>
                <w:rFonts w:cs="Arial"/>
                <w:sz w:val="24"/>
                <w:szCs w:val="24"/>
              </w:rPr>
              <w:t>olution</w:t>
            </w:r>
          </w:p>
          <w:p w14:paraId="79537696" w14:textId="77777777" w:rsidR="000C3074" w:rsidRPr="00F322D9" w:rsidRDefault="000C3074" w:rsidP="005C2A1A">
            <w:pPr>
              <w:snapToGrid w:val="0"/>
              <w:spacing w:after="0" w:line="240" w:lineRule="auto"/>
              <w:jc w:val="center"/>
              <w:rPr>
                <w:rFonts w:cs="Arial"/>
                <w:sz w:val="24"/>
                <w:szCs w:val="24"/>
              </w:rPr>
            </w:pPr>
          </w:p>
        </w:tc>
        <w:tc>
          <w:tcPr>
            <w:tcW w:w="2394" w:type="dxa"/>
            <w:tcBorders>
              <w:top w:val="single" w:sz="4" w:space="0" w:color="000000"/>
              <w:left w:val="single" w:sz="4" w:space="0" w:color="000000"/>
              <w:bottom w:val="single" w:sz="4" w:space="0" w:color="000000"/>
            </w:tcBorders>
          </w:tcPr>
          <w:p w14:paraId="11F95F84" w14:textId="77777777" w:rsidR="000C3074" w:rsidRPr="00F322D9" w:rsidRDefault="000C3074" w:rsidP="005C2A1A">
            <w:pPr>
              <w:snapToGrid w:val="0"/>
              <w:spacing w:after="0" w:line="240" w:lineRule="auto"/>
              <w:jc w:val="center"/>
              <w:rPr>
                <w:rFonts w:cs="Arial"/>
                <w:sz w:val="24"/>
                <w:szCs w:val="24"/>
              </w:rPr>
            </w:pPr>
            <w:proofErr w:type="spellStart"/>
            <w:r w:rsidRPr="00F322D9">
              <w:rPr>
                <w:rFonts w:cs="Arial"/>
                <w:sz w:val="24"/>
                <w:szCs w:val="24"/>
              </w:rPr>
              <w:t>Gibco</w:t>
            </w:r>
            <w:proofErr w:type="spellEnd"/>
          </w:p>
        </w:tc>
        <w:tc>
          <w:tcPr>
            <w:tcW w:w="2394" w:type="dxa"/>
            <w:tcBorders>
              <w:top w:val="single" w:sz="4" w:space="0" w:color="000000"/>
              <w:left w:val="single" w:sz="4" w:space="0" w:color="000000"/>
              <w:bottom w:val="single" w:sz="4" w:space="0" w:color="000000"/>
            </w:tcBorders>
          </w:tcPr>
          <w:p w14:paraId="26D20A92" w14:textId="77777777" w:rsidR="000C3074" w:rsidRPr="00F322D9" w:rsidRDefault="000C3074" w:rsidP="005C2A1A">
            <w:pPr>
              <w:snapToGrid w:val="0"/>
              <w:spacing w:after="0" w:line="240" w:lineRule="auto"/>
              <w:jc w:val="center"/>
              <w:rPr>
                <w:rFonts w:cs="Arial"/>
                <w:bCs/>
                <w:sz w:val="24"/>
                <w:szCs w:val="24"/>
              </w:rPr>
            </w:pPr>
            <w:r w:rsidRPr="00F322D9">
              <w:rPr>
                <w:rFonts w:cs="Arial"/>
                <w:sz w:val="24"/>
                <w:szCs w:val="24"/>
              </w:rPr>
              <w:t>17105-041</w:t>
            </w:r>
          </w:p>
        </w:tc>
        <w:tc>
          <w:tcPr>
            <w:tcW w:w="2414" w:type="dxa"/>
            <w:tcBorders>
              <w:top w:val="single" w:sz="4" w:space="0" w:color="000000"/>
              <w:left w:val="single" w:sz="4" w:space="0" w:color="000000"/>
              <w:bottom w:val="single" w:sz="4" w:space="0" w:color="000000"/>
              <w:right w:val="single" w:sz="4" w:space="0" w:color="000000"/>
            </w:tcBorders>
          </w:tcPr>
          <w:p w14:paraId="62EC3EAE" w14:textId="77777777" w:rsidR="000C3074" w:rsidRPr="00F322D9" w:rsidRDefault="000C3074" w:rsidP="005C2A1A">
            <w:pPr>
              <w:snapToGrid w:val="0"/>
              <w:spacing w:after="0" w:line="240" w:lineRule="auto"/>
              <w:jc w:val="center"/>
              <w:rPr>
                <w:rFonts w:cs="Arial"/>
                <w:sz w:val="24"/>
                <w:szCs w:val="24"/>
              </w:rPr>
            </w:pPr>
            <w:r>
              <w:rPr>
                <w:rFonts w:cs="Arial"/>
                <w:sz w:val="24"/>
                <w:szCs w:val="24"/>
              </w:rPr>
              <w:t>(2,</w:t>
            </w:r>
            <w:r w:rsidRPr="00F322D9">
              <w:rPr>
                <w:rFonts w:cs="Arial"/>
                <w:sz w:val="24"/>
                <w:szCs w:val="24"/>
              </w:rPr>
              <w:t>0 U/ml)</w:t>
            </w:r>
          </w:p>
        </w:tc>
      </w:tr>
      <w:tr w:rsidR="000C3074" w:rsidRPr="00396656" w14:paraId="2B996BF9" w14:textId="77777777" w:rsidTr="00F322D9">
        <w:tc>
          <w:tcPr>
            <w:tcW w:w="2394" w:type="dxa"/>
            <w:tcBorders>
              <w:top w:val="single" w:sz="4" w:space="0" w:color="000000"/>
              <w:left w:val="single" w:sz="4" w:space="0" w:color="000000"/>
              <w:bottom w:val="single" w:sz="4" w:space="0" w:color="000000"/>
            </w:tcBorders>
          </w:tcPr>
          <w:p w14:paraId="1A01E499"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DMEM</w:t>
            </w:r>
            <w:r>
              <w:rPr>
                <w:rFonts w:cs="Arial"/>
                <w:sz w:val="24"/>
                <w:szCs w:val="24"/>
              </w:rPr>
              <w:t>, high-glucose</w:t>
            </w:r>
          </w:p>
        </w:tc>
        <w:tc>
          <w:tcPr>
            <w:tcW w:w="2394" w:type="dxa"/>
            <w:tcBorders>
              <w:top w:val="single" w:sz="4" w:space="0" w:color="000000"/>
              <w:left w:val="single" w:sz="4" w:space="0" w:color="000000"/>
              <w:bottom w:val="single" w:sz="4" w:space="0" w:color="000000"/>
            </w:tcBorders>
          </w:tcPr>
          <w:p w14:paraId="55AB9247"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PAA</w:t>
            </w:r>
          </w:p>
        </w:tc>
        <w:tc>
          <w:tcPr>
            <w:tcW w:w="2394" w:type="dxa"/>
            <w:tcBorders>
              <w:top w:val="single" w:sz="4" w:space="0" w:color="000000"/>
              <w:left w:val="single" w:sz="4" w:space="0" w:color="000000"/>
              <w:bottom w:val="single" w:sz="4" w:space="0" w:color="000000"/>
            </w:tcBorders>
          </w:tcPr>
          <w:p w14:paraId="32179FAF"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G0001,3010</w:t>
            </w:r>
          </w:p>
        </w:tc>
        <w:tc>
          <w:tcPr>
            <w:tcW w:w="2414" w:type="dxa"/>
            <w:tcBorders>
              <w:top w:val="single" w:sz="4" w:space="0" w:color="000000"/>
              <w:left w:val="single" w:sz="4" w:space="0" w:color="000000"/>
              <w:bottom w:val="single" w:sz="4" w:space="0" w:color="000000"/>
              <w:right w:val="single" w:sz="4" w:space="0" w:color="000000"/>
            </w:tcBorders>
          </w:tcPr>
          <w:p w14:paraId="4F55DA02" w14:textId="77777777" w:rsidR="000C3074" w:rsidRPr="00F322D9" w:rsidRDefault="000C3074" w:rsidP="005C2A1A">
            <w:pPr>
              <w:snapToGrid w:val="0"/>
              <w:spacing w:after="0" w:line="240" w:lineRule="auto"/>
              <w:jc w:val="center"/>
              <w:rPr>
                <w:rFonts w:cs="Arial"/>
                <w:sz w:val="24"/>
                <w:szCs w:val="24"/>
              </w:rPr>
            </w:pPr>
          </w:p>
        </w:tc>
      </w:tr>
      <w:tr w:rsidR="000C3074" w:rsidRPr="00396656" w14:paraId="1A612004" w14:textId="77777777" w:rsidTr="00F322D9">
        <w:tc>
          <w:tcPr>
            <w:tcW w:w="2394" w:type="dxa"/>
            <w:tcBorders>
              <w:top w:val="single" w:sz="4" w:space="0" w:color="000000"/>
              <w:left w:val="single" w:sz="4" w:space="0" w:color="000000"/>
              <w:bottom w:val="single" w:sz="4" w:space="0" w:color="000000"/>
            </w:tcBorders>
          </w:tcPr>
          <w:p w14:paraId="37D002DA" w14:textId="77777777" w:rsidR="000C3074" w:rsidRPr="00F61822" w:rsidRDefault="000C3074" w:rsidP="005C2A1A">
            <w:pPr>
              <w:snapToGrid w:val="0"/>
              <w:spacing w:after="0" w:line="240" w:lineRule="auto"/>
              <w:jc w:val="center"/>
              <w:rPr>
                <w:rFonts w:cs="Arial"/>
                <w:sz w:val="24"/>
                <w:szCs w:val="24"/>
              </w:rPr>
            </w:pPr>
            <w:proofErr w:type="spellStart"/>
            <w:r w:rsidRPr="00F61822">
              <w:rPr>
                <w:rFonts w:cs="Arial"/>
                <w:sz w:val="24"/>
                <w:szCs w:val="24"/>
              </w:rPr>
              <w:t>DNase</w:t>
            </w:r>
            <w:proofErr w:type="spellEnd"/>
          </w:p>
        </w:tc>
        <w:tc>
          <w:tcPr>
            <w:tcW w:w="2394" w:type="dxa"/>
            <w:tcBorders>
              <w:top w:val="single" w:sz="4" w:space="0" w:color="000000"/>
              <w:left w:val="single" w:sz="4" w:space="0" w:color="000000"/>
              <w:bottom w:val="single" w:sz="4" w:space="0" w:color="000000"/>
            </w:tcBorders>
          </w:tcPr>
          <w:p w14:paraId="420A4567" w14:textId="77777777" w:rsidR="000C3074" w:rsidRPr="00F61822" w:rsidRDefault="000C3074" w:rsidP="005C2A1A">
            <w:pPr>
              <w:snapToGrid w:val="0"/>
              <w:spacing w:after="0" w:line="240" w:lineRule="auto"/>
              <w:jc w:val="center"/>
              <w:rPr>
                <w:rFonts w:cs="Arial"/>
                <w:sz w:val="24"/>
                <w:szCs w:val="24"/>
              </w:rPr>
            </w:pPr>
            <w:r w:rsidRPr="00F61822">
              <w:rPr>
                <w:rFonts w:cs="Arial"/>
                <w:sz w:val="24"/>
                <w:szCs w:val="24"/>
              </w:rPr>
              <w:t>ROCHE</w:t>
            </w:r>
          </w:p>
        </w:tc>
        <w:tc>
          <w:tcPr>
            <w:tcW w:w="2394" w:type="dxa"/>
            <w:tcBorders>
              <w:top w:val="single" w:sz="4" w:space="0" w:color="000000"/>
              <w:left w:val="single" w:sz="4" w:space="0" w:color="000000"/>
              <w:bottom w:val="single" w:sz="4" w:space="0" w:color="000000"/>
            </w:tcBorders>
          </w:tcPr>
          <w:p w14:paraId="1F1562F3" w14:textId="77777777" w:rsidR="000C3074" w:rsidRPr="00F61822" w:rsidRDefault="000C3074" w:rsidP="005C2A1A">
            <w:pPr>
              <w:snapToGrid w:val="0"/>
              <w:spacing w:after="0" w:line="240" w:lineRule="auto"/>
              <w:jc w:val="center"/>
              <w:rPr>
                <w:rFonts w:cs="Arial"/>
                <w:bCs/>
                <w:sz w:val="24"/>
                <w:szCs w:val="24"/>
              </w:rPr>
            </w:pPr>
            <w:r w:rsidRPr="00F61822">
              <w:rPr>
                <w:rFonts w:cs="Arial"/>
                <w:sz w:val="24"/>
                <w:szCs w:val="24"/>
              </w:rPr>
              <w:t>10104159001</w:t>
            </w:r>
          </w:p>
        </w:tc>
        <w:tc>
          <w:tcPr>
            <w:tcW w:w="2414" w:type="dxa"/>
            <w:tcBorders>
              <w:top w:val="single" w:sz="4" w:space="0" w:color="000000"/>
              <w:left w:val="single" w:sz="4" w:space="0" w:color="000000"/>
              <w:bottom w:val="single" w:sz="4" w:space="0" w:color="000000"/>
              <w:right w:val="single" w:sz="4" w:space="0" w:color="000000"/>
            </w:tcBorders>
          </w:tcPr>
          <w:p w14:paraId="1281D8A6" w14:textId="77777777" w:rsidR="000C3074" w:rsidRPr="00F322D9" w:rsidRDefault="000C3074" w:rsidP="005C2A1A">
            <w:pPr>
              <w:snapToGrid w:val="0"/>
              <w:spacing w:after="0" w:line="240" w:lineRule="auto"/>
              <w:jc w:val="center"/>
              <w:rPr>
                <w:rFonts w:cs="Arial"/>
                <w:sz w:val="24"/>
                <w:szCs w:val="24"/>
              </w:rPr>
            </w:pPr>
            <w:r w:rsidRPr="00F61822">
              <w:rPr>
                <w:rFonts w:cs="Arial"/>
                <w:sz w:val="24"/>
                <w:szCs w:val="24"/>
              </w:rPr>
              <w:t>200 mg solved in 500 ml PBS</w:t>
            </w:r>
            <w:r w:rsidRPr="00F61822">
              <w:rPr>
                <w:rFonts w:cs="Arial"/>
                <w:sz w:val="24"/>
                <w:szCs w:val="24"/>
                <w:vertAlign w:val="superscript"/>
              </w:rPr>
              <w:t>+</w:t>
            </w:r>
            <w:r>
              <w:rPr>
                <w:rFonts w:cs="Arial"/>
                <w:sz w:val="24"/>
                <w:szCs w:val="24"/>
              </w:rPr>
              <w:t xml:space="preserve"> + 1% </w:t>
            </w:r>
            <w:proofErr w:type="spellStart"/>
            <w:r w:rsidRPr="00F61822">
              <w:rPr>
                <w:rFonts w:cs="Arial"/>
                <w:sz w:val="24"/>
                <w:szCs w:val="24"/>
              </w:rPr>
              <w:t>PenStrep</w:t>
            </w:r>
            <w:proofErr w:type="spellEnd"/>
          </w:p>
        </w:tc>
      </w:tr>
      <w:tr w:rsidR="000C3074" w:rsidRPr="00396656" w14:paraId="33A54DE7" w14:textId="77777777" w:rsidTr="00F322D9">
        <w:tc>
          <w:tcPr>
            <w:tcW w:w="2394" w:type="dxa"/>
            <w:tcBorders>
              <w:top w:val="single" w:sz="4" w:space="0" w:color="000000"/>
              <w:left w:val="single" w:sz="4" w:space="0" w:color="000000"/>
              <w:bottom w:val="single" w:sz="4" w:space="0" w:color="000000"/>
            </w:tcBorders>
          </w:tcPr>
          <w:p w14:paraId="1B15E66A" w14:textId="77777777" w:rsidR="000C3074" w:rsidRPr="00F322D9" w:rsidRDefault="000C3074" w:rsidP="005C2A1A">
            <w:pPr>
              <w:snapToGrid w:val="0"/>
              <w:spacing w:after="0" w:line="240" w:lineRule="auto"/>
              <w:jc w:val="center"/>
              <w:rPr>
                <w:rFonts w:cs="Arial"/>
                <w:sz w:val="24"/>
                <w:szCs w:val="24"/>
              </w:rPr>
            </w:pPr>
            <w:r>
              <w:rPr>
                <w:rFonts w:cs="Arial"/>
                <w:sz w:val="24"/>
                <w:szCs w:val="24"/>
              </w:rPr>
              <w:t>D</w:t>
            </w:r>
            <w:r w:rsidRPr="00F322D9">
              <w:rPr>
                <w:rFonts w:cs="Arial"/>
                <w:sz w:val="24"/>
                <w:szCs w:val="24"/>
              </w:rPr>
              <w:t>Z solution</w:t>
            </w:r>
          </w:p>
        </w:tc>
        <w:tc>
          <w:tcPr>
            <w:tcW w:w="2394" w:type="dxa"/>
            <w:tcBorders>
              <w:top w:val="single" w:sz="4" w:space="0" w:color="000000"/>
              <w:left w:val="single" w:sz="4" w:space="0" w:color="000000"/>
              <w:bottom w:val="single" w:sz="4" w:space="0" w:color="000000"/>
            </w:tcBorders>
          </w:tcPr>
          <w:p w14:paraId="32352363"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Roth</w:t>
            </w:r>
          </w:p>
        </w:tc>
        <w:tc>
          <w:tcPr>
            <w:tcW w:w="2394" w:type="dxa"/>
            <w:tcBorders>
              <w:top w:val="single" w:sz="4" w:space="0" w:color="000000"/>
              <w:left w:val="single" w:sz="4" w:space="0" w:color="000000"/>
              <w:bottom w:val="single" w:sz="4" w:space="0" w:color="000000"/>
            </w:tcBorders>
          </w:tcPr>
          <w:p w14:paraId="3B9B4D41" w14:textId="77777777" w:rsidR="000C3074" w:rsidRPr="00F322D9" w:rsidRDefault="000C3074" w:rsidP="005C2A1A">
            <w:pPr>
              <w:snapToGrid w:val="0"/>
              <w:spacing w:after="0" w:line="240" w:lineRule="auto"/>
              <w:jc w:val="center"/>
              <w:rPr>
                <w:rFonts w:cs="Arial"/>
                <w:bCs/>
                <w:sz w:val="24"/>
                <w:szCs w:val="24"/>
              </w:rPr>
            </w:pPr>
            <w:r w:rsidRPr="00F322D9">
              <w:rPr>
                <w:rFonts w:cs="Arial"/>
                <w:sz w:val="24"/>
                <w:szCs w:val="24"/>
              </w:rPr>
              <w:t>3484.2</w:t>
            </w:r>
          </w:p>
        </w:tc>
        <w:tc>
          <w:tcPr>
            <w:tcW w:w="2414" w:type="dxa"/>
            <w:tcBorders>
              <w:top w:val="single" w:sz="4" w:space="0" w:color="000000"/>
              <w:left w:val="single" w:sz="4" w:space="0" w:color="000000"/>
              <w:bottom w:val="single" w:sz="4" w:space="0" w:color="000000"/>
              <w:right w:val="single" w:sz="4" w:space="0" w:color="000000"/>
            </w:tcBorders>
          </w:tcPr>
          <w:p w14:paraId="4FEF8A9B"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 xml:space="preserve">34 g Sodium </w:t>
            </w:r>
            <w:proofErr w:type="spellStart"/>
            <w:r w:rsidRPr="00F322D9">
              <w:rPr>
                <w:rFonts w:cs="Arial"/>
                <w:sz w:val="24"/>
                <w:szCs w:val="24"/>
              </w:rPr>
              <w:t>Desoxychelate</w:t>
            </w:r>
            <w:proofErr w:type="spellEnd"/>
            <w:r w:rsidRPr="00F322D9">
              <w:rPr>
                <w:rFonts w:cs="Arial"/>
                <w:sz w:val="24"/>
                <w:szCs w:val="24"/>
              </w:rPr>
              <w:t xml:space="preserve"> , in 1 l Ultra-pure water</w:t>
            </w:r>
          </w:p>
        </w:tc>
      </w:tr>
      <w:tr w:rsidR="000C3074" w:rsidRPr="00396656" w14:paraId="1B87D787" w14:textId="77777777" w:rsidTr="00F322D9">
        <w:tc>
          <w:tcPr>
            <w:tcW w:w="2394" w:type="dxa"/>
            <w:tcBorders>
              <w:top w:val="single" w:sz="4" w:space="0" w:color="000000"/>
              <w:left w:val="single" w:sz="4" w:space="0" w:color="000000"/>
              <w:bottom w:val="single" w:sz="4" w:space="0" w:color="000000"/>
            </w:tcBorders>
          </w:tcPr>
          <w:p w14:paraId="67AA587A" w14:textId="77777777" w:rsidR="000C3074" w:rsidRPr="00F61822" w:rsidRDefault="000C3074" w:rsidP="005C2A1A">
            <w:pPr>
              <w:snapToGrid w:val="0"/>
              <w:spacing w:after="0" w:line="240" w:lineRule="auto"/>
              <w:jc w:val="center"/>
              <w:rPr>
                <w:rFonts w:cs="Arial"/>
                <w:sz w:val="24"/>
                <w:szCs w:val="24"/>
              </w:rPr>
            </w:pPr>
            <w:r w:rsidRPr="00F61822">
              <w:rPr>
                <w:rFonts w:cs="Arial"/>
                <w:sz w:val="24"/>
                <w:szCs w:val="24"/>
              </w:rPr>
              <w:t>FCS</w:t>
            </w:r>
          </w:p>
        </w:tc>
        <w:tc>
          <w:tcPr>
            <w:tcW w:w="2394" w:type="dxa"/>
            <w:tcBorders>
              <w:top w:val="single" w:sz="4" w:space="0" w:color="000000"/>
              <w:left w:val="single" w:sz="4" w:space="0" w:color="000000"/>
              <w:bottom w:val="single" w:sz="4" w:space="0" w:color="000000"/>
            </w:tcBorders>
          </w:tcPr>
          <w:p w14:paraId="0D113E0E" w14:textId="77777777" w:rsidR="000C3074" w:rsidRPr="00F61822" w:rsidRDefault="000C3074" w:rsidP="005C2A1A">
            <w:pPr>
              <w:snapToGrid w:val="0"/>
              <w:spacing w:after="0" w:line="240" w:lineRule="auto"/>
              <w:jc w:val="center"/>
              <w:rPr>
                <w:rFonts w:cs="Arial"/>
                <w:sz w:val="24"/>
                <w:szCs w:val="24"/>
              </w:rPr>
            </w:pPr>
            <w:r w:rsidRPr="00F61822">
              <w:rPr>
                <w:rFonts w:cs="Arial"/>
                <w:sz w:val="24"/>
                <w:szCs w:val="24"/>
              </w:rPr>
              <w:t>LONZA</w:t>
            </w:r>
          </w:p>
        </w:tc>
        <w:tc>
          <w:tcPr>
            <w:tcW w:w="2394" w:type="dxa"/>
            <w:tcBorders>
              <w:top w:val="single" w:sz="4" w:space="0" w:color="000000"/>
              <w:left w:val="single" w:sz="4" w:space="0" w:color="000000"/>
              <w:bottom w:val="single" w:sz="4" w:space="0" w:color="000000"/>
            </w:tcBorders>
          </w:tcPr>
          <w:p w14:paraId="69864A9E" w14:textId="77777777" w:rsidR="000C3074" w:rsidRPr="00F61822" w:rsidRDefault="000C3074" w:rsidP="005C2A1A">
            <w:pPr>
              <w:snapToGrid w:val="0"/>
              <w:spacing w:after="0" w:line="240" w:lineRule="auto"/>
              <w:jc w:val="center"/>
              <w:rPr>
                <w:rFonts w:cs="Arial"/>
                <w:sz w:val="24"/>
                <w:szCs w:val="24"/>
              </w:rPr>
            </w:pPr>
            <w:r w:rsidRPr="00F61822">
              <w:rPr>
                <w:rFonts w:cs="Arial"/>
                <w:sz w:val="24"/>
                <w:szCs w:val="24"/>
              </w:rPr>
              <w:t>DE14-801F</w:t>
            </w:r>
          </w:p>
        </w:tc>
        <w:tc>
          <w:tcPr>
            <w:tcW w:w="2414" w:type="dxa"/>
            <w:tcBorders>
              <w:top w:val="single" w:sz="4" w:space="0" w:color="000000"/>
              <w:left w:val="single" w:sz="4" w:space="0" w:color="000000"/>
              <w:bottom w:val="single" w:sz="4" w:space="0" w:color="000000"/>
              <w:right w:val="single" w:sz="4" w:space="0" w:color="000000"/>
            </w:tcBorders>
          </w:tcPr>
          <w:p w14:paraId="5FE97DB1" w14:textId="77777777" w:rsidR="000C3074" w:rsidRPr="00F322D9" w:rsidRDefault="000C3074" w:rsidP="005C2A1A">
            <w:pPr>
              <w:snapToGrid w:val="0"/>
              <w:spacing w:after="0" w:line="240" w:lineRule="auto"/>
              <w:jc w:val="center"/>
              <w:rPr>
                <w:rFonts w:cs="Arial"/>
                <w:sz w:val="24"/>
                <w:szCs w:val="24"/>
              </w:rPr>
            </w:pPr>
          </w:p>
        </w:tc>
      </w:tr>
      <w:tr w:rsidR="000C3074" w:rsidRPr="00396656" w14:paraId="38F1C95F" w14:textId="77777777" w:rsidTr="00F322D9">
        <w:tc>
          <w:tcPr>
            <w:tcW w:w="2394" w:type="dxa"/>
            <w:tcBorders>
              <w:top w:val="single" w:sz="4" w:space="0" w:color="000000"/>
              <w:left w:val="single" w:sz="4" w:space="0" w:color="000000"/>
              <w:bottom w:val="single" w:sz="4" w:space="0" w:color="000000"/>
            </w:tcBorders>
          </w:tcPr>
          <w:p w14:paraId="456422EB" w14:textId="77777777" w:rsidR="000C3074" w:rsidRPr="004277A6" w:rsidRDefault="000C3074" w:rsidP="005C2A1A">
            <w:pPr>
              <w:spacing w:after="0" w:line="240" w:lineRule="auto"/>
              <w:jc w:val="center"/>
              <w:rPr>
                <w:sz w:val="24"/>
                <w:szCs w:val="24"/>
              </w:rPr>
            </w:pPr>
            <w:r w:rsidRPr="004277A6">
              <w:rPr>
                <w:sz w:val="24"/>
                <w:szCs w:val="24"/>
              </w:rPr>
              <w:t xml:space="preserve">IHC-Kit DCS </w:t>
            </w:r>
            <w:proofErr w:type="spellStart"/>
            <w:r w:rsidRPr="004277A6">
              <w:rPr>
                <w:sz w:val="24"/>
                <w:szCs w:val="24"/>
              </w:rPr>
              <w:t>SuperVision</w:t>
            </w:r>
            <w:proofErr w:type="spellEnd"/>
            <w:r w:rsidRPr="004277A6">
              <w:rPr>
                <w:sz w:val="24"/>
                <w:szCs w:val="24"/>
              </w:rPr>
              <w:t xml:space="preserve"> 2 HRP</w:t>
            </w:r>
          </w:p>
        </w:tc>
        <w:tc>
          <w:tcPr>
            <w:tcW w:w="2394" w:type="dxa"/>
            <w:tcBorders>
              <w:top w:val="single" w:sz="4" w:space="0" w:color="000000"/>
              <w:left w:val="single" w:sz="4" w:space="0" w:color="000000"/>
              <w:bottom w:val="single" w:sz="4" w:space="0" w:color="000000"/>
            </w:tcBorders>
          </w:tcPr>
          <w:p w14:paraId="2D9C7926" w14:textId="77777777" w:rsidR="000C3074" w:rsidRPr="004277A6" w:rsidRDefault="000C3074" w:rsidP="005C2A1A">
            <w:pPr>
              <w:spacing w:after="0" w:line="240" w:lineRule="auto"/>
              <w:jc w:val="center"/>
              <w:rPr>
                <w:sz w:val="24"/>
                <w:szCs w:val="24"/>
              </w:rPr>
            </w:pPr>
            <w:r>
              <w:rPr>
                <w:sz w:val="24"/>
                <w:szCs w:val="24"/>
              </w:rPr>
              <w:t>DCS</w:t>
            </w:r>
          </w:p>
        </w:tc>
        <w:tc>
          <w:tcPr>
            <w:tcW w:w="2394" w:type="dxa"/>
            <w:tcBorders>
              <w:top w:val="single" w:sz="4" w:space="0" w:color="000000"/>
              <w:left w:val="single" w:sz="4" w:space="0" w:color="000000"/>
              <w:bottom w:val="single" w:sz="4" w:space="0" w:color="000000"/>
            </w:tcBorders>
          </w:tcPr>
          <w:p w14:paraId="66E0703B" w14:textId="77777777" w:rsidR="000C3074" w:rsidRPr="004277A6" w:rsidRDefault="000C3074" w:rsidP="005C2A1A">
            <w:pPr>
              <w:spacing w:after="0" w:line="240" w:lineRule="auto"/>
              <w:jc w:val="center"/>
              <w:rPr>
                <w:sz w:val="24"/>
                <w:szCs w:val="24"/>
              </w:rPr>
            </w:pPr>
            <w:r w:rsidRPr="004277A6">
              <w:rPr>
                <w:sz w:val="24"/>
                <w:szCs w:val="24"/>
              </w:rPr>
              <w:t>PD000KIT</w:t>
            </w:r>
          </w:p>
        </w:tc>
        <w:tc>
          <w:tcPr>
            <w:tcW w:w="2414" w:type="dxa"/>
            <w:tcBorders>
              <w:top w:val="single" w:sz="4" w:space="0" w:color="000000"/>
              <w:left w:val="single" w:sz="4" w:space="0" w:color="000000"/>
              <w:bottom w:val="single" w:sz="4" w:space="0" w:color="000000"/>
              <w:right w:val="single" w:sz="4" w:space="0" w:color="000000"/>
            </w:tcBorders>
          </w:tcPr>
          <w:p w14:paraId="4B3E87EF" w14:textId="77777777" w:rsidR="000C3074" w:rsidRPr="004277A6" w:rsidRDefault="000C3074" w:rsidP="005C2A1A">
            <w:pPr>
              <w:spacing w:after="0" w:line="240" w:lineRule="auto"/>
              <w:jc w:val="center"/>
              <w:rPr>
                <w:sz w:val="24"/>
                <w:szCs w:val="24"/>
              </w:rPr>
            </w:pPr>
          </w:p>
        </w:tc>
      </w:tr>
      <w:tr w:rsidR="000C3074" w:rsidRPr="00396656" w14:paraId="1B24B7C9" w14:textId="77777777" w:rsidTr="00F322D9">
        <w:tc>
          <w:tcPr>
            <w:tcW w:w="2394" w:type="dxa"/>
            <w:tcBorders>
              <w:top w:val="single" w:sz="4" w:space="0" w:color="000000"/>
              <w:left w:val="single" w:sz="4" w:space="0" w:color="000000"/>
              <w:bottom w:val="single" w:sz="4" w:space="0" w:color="000000"/>
            </w:tcBorders>
          </w:tcPr>
          <w:p w14:paraId="2EC70A6B" w14:textId="77777777" w:rsidR="000C3074" w:rsidRPr="00F61822" w:rsidRDefault="000C3074" w:rsidP="005C2A1A">
            <w:pPr>
              <w:widowControl/>
              <w:suppressAutoHyphens w:val="0"/>
              <w:spacing w:after="0" w:line="240" w:lineRule="auto"/>
              <w:jc w:val="center"/>
              <w:outlineLvl w:val="3"/>
              <w:rPr>
                <w:rFonts w:cs="Times New Roman"/>
                <w:bCs/>
                <w:sz w:val="24"/>
                <w:szCs w:val="24"/>
                <w:lang w:val="de-DE" w:eastAsia="de-DE"/>
              </w:rPr>
            </w:pPr>
            <w:proofErr w:type="spellStart"/>
            <w:r>
              <w:rPr>
                <w:rFonts w:cs="Times New Roman"/>
                <w:bCs/>
                <w:sz w:val="24"/>
                <w:szCs w:val="24"/>
                <w:lang w:val="de-DE" w:eastAsia="de-DE"/>
              </w:rPr>
              <w:t>m</w:t>
            </w:r>
            <w:r w:rsidRPr="00F61822">
              <w:rPr>
                <w:rFonts w:cs="Times New Roman"/>
                <w:bCs/>
                <w:sz w:val="24"/>
                <w:szCs w:val="24"/>
                <w:lang w:val="de-DE" w:eastAsia="de-DE"/>
              </w:rPr>
              <w:t>edical</w:t>
            </w:r>
            <w:proofErr w:type="spellEnd"/>
            <w:r w:rsidRPr="00F61822">
              <w:rPr>
                <w:rFonts w:cs="Times New Roman"/>
                <w:bCs/>
                <w:sz w:val="24"/>
                <w:szCs w:val="24"/>
                <w:lang w:val="de-DE" w:eastAsia="de-DE"/>
              </w:rPr>
              <w:t xml:space="preserve"> </w:t>
            </w:r>
            <w:proofErr w:type="spellStart"/>
            <w:r>
              <w:rPr>
                <w:rFonts w:cs="Times New Roman"/>
                <w:bCs/>
                <w:sz w:val="24"/>
                <w:szCs w:val="24"/>
                <w:lang w:val="de-DE" w:eastAsia="de-DE"/>
              </w:rPr>
              <w:t>p</w:t>
            </w:r>
            <w:r w:rsidRPr="00F61822">
              <w:rPr>
                <w:rFonts w:cs="Times New Roman"/>
                <w:bCs/>
                <w:sz w:val="24"/>
                <w:szCs w:val="24"/>
                <w:lang w:val="de-DE" w:eastAsia="de-DE"/>
              </w:rPr>
              <w:t>ressure</w:t>
            </w:r>
            <w:proofErr w:type="spellEnd"/>
            <w:r w:rsidRPr="00F61822">
              <w:rPr>
                <w:rFonts w:cs="Times New Roman"/>
                <w:bCs/>
                <w:sz w:val="24"/>
                <w:szCs w:val="24"/>
                <w:lang w:val="de-DE" w:eastAsia="de-DE"/>
              </w:rPr>
              <w:t xml:space="preserve"> </w:t>
            </w:r>
            <w:proofErr w:type="spellStart"/>
            <w:r>
              <w:rPr>
                <w:rFonts w:cs="Times New Roman"/>
                <w:bCs/>
                <w:sz w:val="24"/>
                <w:szCs w:val="24"/>
                <w:lang w:val="de-DE" w:eastAsia="de-DE"/>
              </w:rPr>
              <w:t>t</w:t>
            </w:r>
            <w:r w:rsidRPr="00F61822">
              <w:rPr>
                <w:rFonts w:cs="Times New Roman"/>
                <w:bCs/>
                <w:sz w:val="24"/>
                <w:szCs w:val="24"/>
                <w:lang w:val="de-DE" w:eastAsia="de-DE"/>
              </w:rPr>
              <w:t>ransducer</w:t>
            </w:r>
            <w:proofErr w:type="spellEnd"/>
          </w:p>
        </w:tc>
        <w:tc>
          <w:tcPr>
            <w:tcW w:w="2394" w:type="dxa"/>
            <w:tcBorders>
              <w:top w:val="single" w:sz="4" w:space="0" w:color="000000"/>
              <w:left w:val="single" w:sz="4" w:space="0" w:color="000000"/>
              <w:bottom w:val="single" w:sz="4" w:space="0" w:color="000000"/>
            </w:tcBorders>
          </w:tcPr>
          <w:p w14:paraId="24E77A99" w14:textId="77777777" w:rsidR="000C3074" w:rsidRPr="00F61822" w:rsidRDefault="000C3074" w:rsidP="005C2A1A">
            <w:pPr>
              <w:snapToGrid w:val="0"/>
              <w:spacing w:after="0" w:line="240" w:lineRule="auto"/>
              <w:jc w:val="center"/>
              <w:rPr>
                <w:rFonts w:cs="Arial"/>
                <w:sz w:val="24"/>
                <w:szCs w:val="24"/>
              </w:rPr>
            </w:pPr>
            <w:r>
              <w:rPr>
                <w:rFonts w:cs="Arial"/>
                <w:sz w:val="24"/>
                <w:szCs w:val="24"/>
              </w:rPr>
              <w:t>MEMSCAP</w:t>
            </w:r>
          </w:p>
        </w:tc>
        <w:tc>
          <w:tcPr>
            <w:tcW w:w="2394" w:type="dxa"/>
            <w:tcBorders>
              <w:top w:val="single" w:sz="4" w:space="0" w:color="000000"/>
              <w:left w:val="single" w:sz="4" w:space="0" w:color="000000"/>
              <w:bottom w:val="single" w:sz="4" w:space="0" w:color="000000"/>
            </w:tcBorders>
          </w:tcPr>
          <w:p w14:paraId="5F56FD3F" w14:textId="77777777" w:rsidR="000C3074" w:rsidRPr="00F61822" w:rsidRDefault="000C3074" w:rsidP="005C2A1A">
            <w:pPr>
              <w:snapToGrid w:val="0"/>
              <w:spacing w:after="0" w:line="240" w:lineRule="auto"/>
              <w:jc w:val="center"/>
              <w:rPr>
                <w:rFonts w:cs="Arial"/>
                <w:bCs/>
                <w:sz w:val="24"/>
                <w:szCs w:val="24"/>
              </w:rPr>
            </w:pPr>
            <w:r w:rsidRPr="00F61822">
              <w:rPr>
                <w:rFonts w:cs="Arial"/>
                <w:bCs/>
                <w:sz w:val="24"/>
                <w:szCs w:val="24"/>
              </w:rPr>
              <w:t>SP844</w:t>
            </w:r>
          </w:p>
        </w:tc>
        <w:tc>
          <w:tcPr>
            <w:tcW w:w="2414" w:type="dxa"/>
            <w:tcBorders>
              <w:top w:val="single" w:sz="4" w:space="0" w:color="000000"/>
              <w:left w:val="single" w:sz="4" w:space="0" w:color="000000"/>
              <w:bottom w:val="single" w:sz="4" w:space="0" w:color="000000"/>
              <w:right w:val="single" w:sz="4" w:space="0" w:color="000000"/>
            </w:tcBorders>
          </w:tcPr>
          <w:p w14:paraId="273E4689" w14:textId="77777777" w:rsidR="000C3074" w:rsidRPr="00F322D9" w:rsidRDefault="000C3074" w:rsidP="005C2A1A">
            <w:pPr>
              <w:snapToGrid w:val="0"/>
              <w:spacing w:after="0" w:line="240" w:lineRule="auto"/>
              <w:jc w:val="center"/>
              <w:rPr>
                <w:rFonts w:cs="Arial"/>
                <w:sz w:val="24"/>
                <w:szCs w:val="24"/>
              </w:rPr>
            </w:pPr>
          </w:p>
        </w:tc>
      </w:tr>
      <w:tr w:rsidR="000C3074" w:rsidRPr="00396656" w14:paraId="607FD206" w14:textId="77777777" w:rsidTr="00F322D9">
        <w:tc>
          <w:tcPr>
            <w:tcW w:w="2394" w:type="dxa"/>
            <w:tcBorders>
              <w:top w:val="single" w:sz="4" w:space="0" w:color="000000"/>
              <w:left w:val="single" w:sz="4" w:space="0" w:color="000000"/>
              <w:bottom w:val="single" w:sz="4" w:space="0" w:color="000000"/>
            </w:tcBorders>
          </w:tcPr>
          <w:p w14:paraId="6AAB4E78" w14:textId="77777777" w:rsidR="000C3074" w:rsidRPr="000E78BF" w:rsidRDefault="000C3074" w:rsidP="005C2A1A">
            <w:pPr>
              <w:snapToGrid w:val="0"/>
              <w:spacing w:after="0" w:line="240" w:lineRule="auto"/>
              <w:jc w:val="center"/>
              <w:rPr>
                <w:rFonts w:cs="Arial"/>
                <w:sz w:val="24"/>
                <w:szCs w:val="24"/>
              </w:rPr>
            </w:pPr>
            <w:r>
              <w:rPr>
                <w:rFonts w:cs="Arial"/>
                <w:sz w:val="24"/>
                <w:szCs w:val="24"/>
              </w:rPr>
              <w:t>m</w:t>
            </w:r>
            <w:r w:rsidRPr="000E78BF">
              <w:rPr>
                <w:rFonts w:cs="Arial"/>
                <w:sz w:val="24"/>
                <w:szCs w:val="24"/>
              </w:rPr>
              <w:t xml:space="preserve">onoclonal </w:t>
            </w:r>
            <w:r>
              <w:rPr>
                <w:rFonts w:cs="Arial"/>
                <w:sz w:val="24"/>
                <w:szCs w:val="24"/>
              </w:rPr>
              <w:t>m</w:t>
            </w:r>
            <w:r w:rsidRPr="000E78BF">
              <w:rPr>
                <w:rFonts w:cs="Arial"/>
                <w:sz w:val="24"/>
                <w:szCs w:val="24"/>
              </w:rPr>
              <w:t>ouse</w:t>
            </w:r>
          </w:p>
          <w:p w14:paraId="48EE3121" w14:textId="77777777" w:rsidR="000C3074" w:rsidRPr="000E78BF" w:rsidRDefault="000C3074" w:rsidP="005C2A1A">
            <w:pPr>
              <w:snapToGrid w:val="0"/>
              <w:spacing w:after="0" w:line="240" w:lineRule="auto"/>
              <w:jc w:val="center"/>
              <w:rPr>
                <w:rFonts w:cs="Arial"/>
                <w:sz w:val="24"/>
                <w:szCs w:val="24"/>
              </w:rPr>
            </w:pPr>
            <w:r>
              <w:rPr>
                <w:rFonts w:cs="Arial"/>
                <w:sz w:val="24"/>
                <w:szCs w:val="24"/>
              </w:rPr>
              <w:t>a</w:t>
            </w:r>
            <w:r w:rsidRPr="000E78BF">
              <w:rPr>
                <w:rFonts w:cs="Arial"/>
                <w:sz w:val="24"/>
                <w:szCs w:val="24"/>
              </w:rPr>
              <w:t>nti-</w:t>
            </w:r>
            <w:r>
              <w:rPr>
                <w:rFonts w:cs="Arial"/>
                <w:sz w:val="24"/>
                <w:szCs w:val="24"/>
              </w:rPr>
              <w:t>h</w:t>
            </w:r>
            <w:r w:rsidRPr="000E78BF">
              <w:rPr>
                <w:rFonts w:cs="Arial"/>
                <w:sz w:val="24"/>
                <w:szCs w:val="24"/>
              </w:rPr>
              <w:t>uman</w:t>
            </w:r>
          </w:p>
          <w:p w14:paraId="74DF892A" w14:textId="77777777" w:rsidR="000C3074" w:rsidRPr="00F322D9" w:rsidRDefault="000C3074" w:rsidP="005C2A1A">
            <w:pPr>
              <w:snapToGrid w:val="0"/>
              <w:spacing w:after="0" w:line="240" w:lineRule="auto"/>
              <w:jc w:val="center"/>
              <w:rPr>
                <w:rFonts w:cs="Arial"/>
                <w:sz w:val="24"/>
                <w:szCs w:val="24"/>
              </w:rPr>
            </w:pPr>
            <w:r w:rsidRPr="000E78BF">
              <w:rPr>
                <w:rFonts w:cs="Arial"/>
                <w:sz w:val="24"/>
                <w:szCs w:val="24"/>
              </w:rPr>
              <w:t xml:space="preserve">Von </w:t>
            </w:r>
            <w:proofErr w:type="spellStart"/>
            <w:r w:rsidRPr="000E78BF">
              <w:rPr>
                <w:rFonts w:cs="Arial"/>
                <w:sz w:val="24"/>
                <w:szCs w:val="24"/>
              </w:rPr>
              <w:t>Willebrand</w:t>
            </w:r>
            <w:proofErr w:type="spellEnd"/>
            <w:r w:rsidRPr="000E78BF">
              <w:rPr>
                <w:rFonts w:cs="Arial"/>
                <w:sz w:val="24"/>
                <w:szCs w:val="24"/>
              </w:rPr>
              <w:t xml:space="preserve"> Factor</w:t>
            </w:r>
          </w:p>
        </w:tc>
        <w:tc>
          <w:tcPr>
            <w:tcW w:w="2394" w:type="dxa"/>
            <w:tcBorders>
              <w:top w:val="single" w:sz="4" w:space="0" w:color="000000"/>
              <w:left w:val="single" w:sz="4" w:space="0" w:color="000000"/>
              <w:bottom w:val="single" w:sz="4" w:space="0" w:color="000000"/>
            </w:tcBorders>
          </w:tcPr>
          <w:p w14:paraId="3E9E09B8" w14:textId="77777777" w:rsidR="000C3074" w:rsidRPr="00F322D9" w:rsidRDefault="000C3074" w:rsidP="005C2A1A">
            <w:pPr>
              <w:snapToGrid w:val="0"/>
              <w:spacing w:after="0" w:line="240" w:lineRule="auto"/>
              <w:jc w:val="center"/>
              <w:rPr>
                <w:rFonts w:cs="Arial"/>
                <w:sz w:val="24"/>
                <w:szCs w:val="24"/>
              </w:rPr>
            </w:pPr>
            <w:r>
              <w:rPr>
                <w:rFonts w:cs="Arial"/>
                <w:sz w:val="24"/>
                <w:szCs w:val="24"/>
              </w:rPr>
              <w:t xml:space="preserve">DAKO </w:t>
            </w:r>
            <w:proofErr w:type="spellStart"/>
            <w:r>
              <w:rPr>
                <w:rFonts w:cs="Arial"/>
                <w:sz w:val="24"/>
                <w:szCs w:val="24"/>
              </w:rPr>
              <w:t>Cytomation</w:t>
            </w:r>
            <w:proofErr w:type="spellEnd"/>
          </w:p>
        </w:tc>
        <w:tc>
          <w:tcPr>
            <w:tcW w:w="2394" w:type="dxa"/>
            <w:tcBorders>
              <w:top w:val="single" w:sz="4" w:space="0" w:color="000000"/>
              <w:left w:val="single" w:sz="4" w:space="0" w:color="000000"/>
              <w:bottom w:val="single" w:sz="4" w:space="0" w:color="000000"/>
            </w:tcBorders>
          </w:tcPr>
          <w:p w14:paraId="4FE79C41" w14:textId="77777777" w:rsidR="000C3074" w:rsidRPr="00F322D9" w:rsidRDefault="000C3074" w:rsidP="005C2A1A">
            <w:pPr>
              <w:snapToGrid w:val="0"/>
              <w:spacing w:after="0" w:line="240" w:lineRule="auto"/>
              <w:jc w:val="center"/>
              <w:rPr>
                <w:rFonts w:cs="Arial"/>
                <w:sz w:val="24"/>
                <w:szCs w:val="24"/>
              </w:rPr>
            </w:pPr>
            <w:r w:rsidRPr="000E78BF">
              <w:rPr>
                <w:rFonts w:cs="Arial"/>
                <w:sz w:val="24"/>
                <w:szCs w:val="24"/>
              </w:rPr>
              <w:t>M0616</w:t>
            </w:r>
          </w:p>
        </w:tc>
        <w:tc>
          <w:tcPr>
            <w:tcW w:w="2414" w:type="dxa"/>
            <w:tcBorders>
              <w:top w:val="single" w:sz="4" w:space="0" w:color="000000"/>
              <w:left w:val="single" w:sz="4" w:space="0" w:color="000000"/>
              <w:bottom w:val="single" w:sz="4" w:space="0" w:color="000000"/>
              <w:right w:val="single" w:sz="4" w:space="0" w:color="000000"/>
            </w:tcBorders>
          </w:tcPr>
          <w:p w14:paraId="03623D3D" w14:textId="77777777" w:rsidR="000C3074" w:rsidRDefault="000C3074" w:rsidP="005C2A1A">
            <w:pPr>
              <w:snapToGrid w:val="0"/>
              <w:spacing w:after="0" w:line="240" w:lineRule="auto"/>
              <w:jc w:val="center"/>
              <w:rPr>
                <w:rFonts w:cs="Arial"/>
                <w:sz w:val="24"/>
                <w:szCs w:val="24"/>
              </w:rPr>
            </w:pPr>
            <w:r w:rsidRPr="000E78BF">
              <w:rPr>
                <w:rFonts w:cs="Arial"/>
                <w:sz w:val="24"/>
                <w:szCs w:val="24"/>
              </w:rPr>
              <w:t>Clone F8/86</w:t>
            </w:r>
          </w:p>
          <w:p w14:paraId="6AD3F58B" w14:textId="77777777" w:rsidR="000C3074" w:rsidRPr="00F322D9" w:rsidRDefault="000C3074" w:rsidP="005C2A1A">
            <w:pPr>
              <w:snapToGrid w:val="0"/>
              <w:spacing w:after="0" w:line="240" w:lineRule="auto"/>
              <w:jc w:val="center"/>
              <w:rPr>
                <w:rFonts w:cs="Arial"/>
                <w:sz w:val="24"/>
                <w:szCs w:val="24"/>
              </w:rPr>
            </w:pPr>
            <w:r w:rsidRPr="000E78BF">
              <w:rPr>
                <w:rFonts w:cs="Arial"/>
                <w:sz w:val="24"/>
                <w:szCs w:val="24"/>
              </w:rPr>
              <w:t xml:space="preserve">0,12 </w:t>
            </w:r>
            <w:proofErr w:type="spellStart"/>
            <w:r w:rsidRPr="000E78BF">
              <w:rPr>
                <w:rFonts w:cs="Arial"/>
                <w:sz w:val="24"/>
                <w:szCs w:val="24"/>
              </w:rPr>
              <w:t>μg</w:t>
            </w:r>
            <w:proofErr w:type="spellEnd"/>
            <w:r w:rsidRPr="000E78BF">
              <w:rPr>
                <w:rFonts w:cs="Arial"/>
                <w:sz w:val="24"/>
                <w:szCs w:val="24"/>
              </w:rPr>
              <w:t>/ml</w:t>
            </w:r>
          </w:p>
        </w:tc>
      </w:tr>
      <w:tr w:rsidR="000C3074" w:rsidRPr="00396656" w14:paraId="10F68F29" w14:textId="77777777" w:rsidTr="00F322D9">
        <w:tc>
          <w:tcPr>
            <w:tcW w:w="2394" w:type="dxa"/>
            <w:tcBorders>
              <w:top w:val="single" w:sz="4" w:space="0" w:color="000000"/>
              <w:left w:val="single" w:sz="4" w:space="0" w:color="000000"/>
              <w:bottom w:val="single" w:sz="4" w:space="0" w:color="000000"/>
            </w:tcBorders>
          </w:tcPr>
          <w:p w14:paraId="22A92C0A" w14:textId="77777777" w:rsidR="000C3074" w:rsidRDefault="000C3074" w:rsidP="005C2A1A">
            <w:pPr>
              <w:snapToGrid w:val="0"/>
              <w:spacing w:after="0" w:line="240" w:lineRule="auto"/>
              <w:jc w:val="center"/>
              <w:rPr>
                <w:rFonts w:cs="Arial"/>
                <w:sz w:val="24"/>
                <w:szCs w:val="24"/>
              </w:rPr>
            </w:pPr>
            <w:r>
              <w:rPr>
                <w:rFonts w:cs="Arial"/>
                <w:sz w:val="24"/>
                <w:szCs w:val="24"/>
              </w:rPr>
              <w:t xml:space="preserve">mouse monoclonal anti-human p53 </w:t>
            </w:r>
          </w:p>
        </w:tc>
        <w:tc>
          <w:tcPr>
            <w:tcW w:w="2394" w:type="dxa"/>
            <w:tcBorders>
              <w:top w:val="single" w:sz="4" w:space="0" w:color="000000"/>
              <w:left w:val="single" w:sz="4" w:space="0" w:color="000000"/>
              <w:bottom w:val="single" w:sz="4" w:space="0" w:color="000000"/>
            </w:tcBorders>
          </w:tcPr>
          <w:p w14:paraId="4F0B38C6" w14:textId="77777777" w:rsidR="000C3074" w:rsidRPr="00F61822" w:rsidRDefault="000C3074" w:rsidP="005C2A1A">
            <w:pPr>
              <w:snapToGrid w:val="0"/>
              <w:spacing w:after="0" w:line="240" w:lineRule="auto"/>
              <w:jc w:val="center"/>
              <w:rPr>
                <w:rFonts w:cs="Arial"/>
                <w:sz w:val="24"/>
                <w:szCs w:val="24"/>
              </w:rPr>
            </w:pPr>
            <w:r>
              <w:rPr>
                <w:rFonts w:cs="Arial"/>
                <w:sz w:val="24"/>
                <w:szCs w:val="24"/>
              </w:rPr>
              <w:t xml:space="preserve">DAKO </w:t>
            </w:r>
            <w:proofErr w:type="spellStart"/>
            <w:r>
              <w:rPr>
                <w:rFonts w:cs="Arial"/>
                <w:sz w:val="24"/>
                <w:szCs w:val="24"/>
              </w:rPr>
              <w:t>Cytomation</w:t>
            </w:r>
            <w:proofErr w:type="spellEnd"/>
          </w:p>
        </w:tc>
        <w:tc>
          <w:tcPr>
            <w:tcW w:w="2394" w:type="dxa"/>
            <w:tcBorders>
              <w:top w:val="single" w:sz="4" w:space="0" w:color="000000"/>
              <w:left w:val="single" w:sz="4" w:space="0" w:color="000000"/>
              <w:bottom w:val="single" w:sz="4" w:space="0" w:color="000000"/>
            </w:tcBorders>
          </w:tcPr>
          <w:p w14:paraId="7C8DE628" w14:textId="77777777" w:rsidR="000C3074" w:rsidRPr="00F61822" w:rsidRDefault="000C3074" w:rsidP="005C2A1A">
            <w:pPr>
              <w:snapToGrid w:val="0"/>
              <w:spacing w:after="0" w:line="240" w:lineRule="auto"/>
              <w:jc w:val="center"/>
              <w:rPr>
                <w:rFonts w:cs="Arial"/>
                <w:sz w:val="24"/>
                <w:szCs w:val="24"/>
              </w:rPr>
            </w:pPr>
            <w:r w:rsidRPr="000E78BF">
              <w:rPr>
                <w:rFonts w:cs="Arial"/>
                <w:sz w:val="24"/>
                <w:szCs w:val="24"/>
              </w:rPr>
              <w:t>IS616</w:t>
            </w:r>
          </w:p>
        </w:tc>
        <w:tc>
          <w:tcPr>
            <w:tcW w:w="2414" w:type="dxa"/>
            <w:tcBorders>
              <w:top w:val="single" w:sz="4" w:space="0" w:color="000000"/>
              <w:left w:val="single" w:sz="4" w:space="0" w:color="000000"/>
              <w:bottom w:val="single" w:sz="4" w:space="0" w:color="000000"/>
              <w:right w:val="single" w:sz="4" w:space="0" w:color="000000"/>
            </w:tcBorders>
          </w:tcPr>
          <w:p w14:paraId="6AC391C0" w14:textId="77777777" w:rsidR="000C3074" w:rsidRPr="00FE02BE" w:rsidRDefault="000C3074" w:rsidP="005C2A1A">
            <w:pPr>
              <w:snapToGrid w:val="0"/>
              <w:spacing w:after="0" w:line="240" w:lineRule="auto"/>
              <w:jc w:val="center"/>
              <w:rPr>
                <w:sz w:val="24"/>
                <w:szCs w:val="24"/>
              </w:rPr>
            </w:pPr>
            <w:r w:rsidRPr="00FE02BE">
              <w:rPr>
                <w:sz w:val="24"/>
                <w:szCs w:val="24"/>
              </w:rPr>
              <w:t xml:space="preserve">Clone DO-7 </w:t>
            </w:r>
          </w:p>
          <w:p w14:paraId="6BBB714D" w14:textId="77777777" w:rsidR="000C3074" w:rsidRPr="00F322D9" w:rsidRDefault="000C3074" w:rsidP="005C2A1A">
            <w:pPr>
              <w:snapToGrid w:val="0"/>
              <w:spacing w:after="0" w:line="240" w:lineRule="auto"/>
              <w:jc w:val="center"/>
              <w:rPr>
                <w:rFonts w:cs="Arial"/>
                <w:sz w:val="24"/>
                <w:szCs w:val="24"/>
              </w:rPr>
            </w:pPr>
            <w:r w:rsidRPr="00FE02BE">
              <w:rPr>
                <w:sz w:val="24"/>
                <w:szCs w:val="24"/>
              </w:rPr>
              <w:t>ready-to-use</w:t>
            </w:r>
          </w:p>
        </w:tc>
      </w:tr>
      <w:tr w:rsidR="000C3074" w:rsidRPr="00396656" w14:paraId="1382FEAE" w14:textId="77777777" w:rsidTr="00F322D9">
        <w:tc>
          <w:tcPr>
            <w:tcW w:w="2394" w:type="dxa"/>
            <w:tcBorders>
              <w:top w:val="single" w:sz="4" w:space="0" w:color="000000"/>
              <w:left w:val="single" w:sz="4" w:space="0" w:color="000000"/>
              <w:bottom w:val="single" w:sz="4" w:space="0" w:color="000000"/>
            </w:tcBorders>
          </w:tcPr>
          <w:p w14:paraId="5DDED8DB" w14:textId="77777777" w:rsidR="000C3074" w:rsidRPr="00F61822" w:rsidRDefault="000C3074" w:rsidP="005C2A1A">
            <w:pPr>
              <w:snapToGrid w:val="0"/>
              <w:spacing w:after="0" w:line="240" w:lineRule="auto"/>
              <w:jc w:val="center"/>
              <w:rPr>
                <w:rFonts w:cs="Arial"/>
                <w:sz w:val="24"/>
                <w:szCs w:val="24"/>
              </w:rPr>
            </w:pPr>
            <w:r>
              <w:rPr>
                <w:rFonts w:cs="Arial"/>
                <w:sz w:val="24"/>
                <w:szCs w:val="24"/>
              </w:rPr>
              <w:t>p</w:t>
            </w:r>
            <w:r w:rsidRPr="00F61822">
              <w:rPr>
                <w:rFonts w:cs="Arial"/>
                <w:sz w:val="24"/>
                <w:szCs w:val="24"/>
              </w:rPr>
              <w:t>eristaltic pump</w:t>
            </w:r>
          </w:p>
        </w:tc>
        <w:tc>
          <w:tcPr>
            <w:tcW w:w="2394" w:type="dxa"/>
            <w:tcBorders>
              <w:top w:val="single" w:sz="4" w:space="0" w:color="000000"/>
              <w:left w:val="single" w:sz="4" w:space="0" w:color="000000"/>
              <w:bottom w:val="single" w:sz="4" w:space="0" w:color="000000"/>
            </w:tcBorders>
          </w:tcPr>
          <w:p w14:paraId="493235E8" w14:textId="77777777" w:rsidR="000C3074" w:rsidRPr="00F61822" w:rsidRDefault="000C3074" w:rsidP="005C2A1A">
            <w:pPr>
              <w:snapToGrid w:val="0"/>
              <w:spacing w:after="0" w:line="240" w:lineRule="auto"/>
              <w:jc w:val="center"/>
              <w:rPr>
                <w:rFonts w:cs="Arial"/>
                <w:sz w:val="24"/>
                <w:szCs w:val="24"/>
              </w:rPr>
            </w:pPr>
            <w:proofErr w:type="spellStart"/>
            <w:r w:rsidRPr="00F61822">
              <w:rPr>
                <w:rFonts w:cs="Arial"/>
                <w:sz w:val="24"/>
                <w:szCs w:val="24"/>
              </w:rPr>
              <w:t>Ismatec</w:t>
            </w:r>
            <w:proofErr w:type="spellEnd"/>
          </w:p>
        </w:tc>
        <w:tc>
          <w:tcPr>
            <w:tcW w:w="2394" w:type="dxa"/>
            <w:tcBorders>
              <w:top w:val="single" w:sz="4" w:space="0" w:color="000000"/>
              <w:left w:val="single" w:sz="4" w:space="0" w:color="000000"/>
              <w:bottom w:val="single" w:sz="4" w:space="0" w:color="000000"/>
            </w:tcBorders>
          </w:tcPr>
          <w:p w14:paraId="264AD1C9" w14:textId="77777777" w:rsidR="000C3074" w:rsidRPr="00F61822" w:rsidRDefault="000C3074" w:rsidP="005C2A1A">
            <w:pPr>
              <w:snapToGrid w:val="0"/>
              <w:spacing w:after="0" w:line="240" w:lineRule="auto"/>
              <w:jc w:val="center"/>
              <w:rPr>
                <w:rFonts w:cs="Arial"/>
                <w:sz w:val="24"/>
                <w:szCs w:val="24"/>
              </w:rPr>
            </w:pPr>
          </w:p>
        </w:tc>
        <w:tc>
          <w:tcPr>
            <w:tcW w:w="2414" w:type="dxa"/>
            <w:tcBorders>
              <w:top w:val="single" w:sz="4" w:space="0" w:color="000000"/>
              <w:left w:val="single" w:sz="4" w:space="0" w:color="000000"/>
              <w:bottom w:val="single" w:sz="4" w:space="0" w:color="000000"/>
              <w:right w:val="single" w:sz="4" w:space="0" w:color="000000"/>
            </w:tcBorders>
          </w:tcPr>
          <w:p w14:paraId="1F5ED0F5" w14:textId="77777777" w:rsidR="000C3074" w:rsidRPr="00F322D9" w:rsidRDefault="000C3074" w:rsidP="005C2A1A">
            <w:pPr>
              <w:snapToGrid w:val="0"/>
              <w:spacing w:after="0" w:line="240" w:lineRule="auto"/>
              <w:jc w:val="center"/>
              <w:rPr>
                <w:rFonts w:cs="Arial"/>
                <w:sz w:val="24"/>
                <w:szCs w:val="24"/>
              </w:rPr>
            </w:pPr>
          </w:p>
        </w:tc>
      </w:tr>
      <w:tr w:rsidR="000C3074" w:rsidRPr="00396656" w14:paraId="6E88CFB5" w14:textId="77777777" w:rsidTr="00F322D9">
        <w:tc>
          <w:tcPr>
            <w:tcW w:w="2394" w:type="dxa"/>
            <w:tcBorders>
              <w:top w:val="single" w:sz="4" w:space="0" w:color="000000"/>
              <w:left w:val="single" w:sz="4" w:space="0" w:color="000000"/>
              <w:bottom w:val="single" w:sz="4" w:space="0" w:color="000000"/>
            </w:tcBorders>
          </w:tcPr>
          <w:p w14:paraId="23710B1E" w14:textId="77777777" w:rsidR="000C3074" w:rsidRPr="00655263" w:rsidRDefault="000C3074" w:rsidP="005C2A1A">
            <w:pPr>
              <w:pStyle w:val="berschrift4"/>
              <w:spacing w:before="0" w:beforeAutospacing="0" w:after="0" w:afterAutospacing="0"/>
              <w:jc w:val="center"/>
              <w:rPr>
                <w:rFonts w:ascii="Calibri" w:hAnsi="Calibri"/>
                <w:b w:val="0"/>
              </w:rPr>
            </w:pPr>
            <w:r w:rsidRPr="00655263">
              <w:rPr>
                <w:rFonts w:ascii="Calibri" w:hAnsi="Calibri"/>
                <w:b w:val="0"/>
              </w:rPr>
              <w:t xml:space="preserve">sterile </w:t>
            </w:r>
            <w:proofErr w:type="spellStart"/>
            <w:r w:rsidRPr="00655263">
              <w:rPr>
                <w:rFonts w:ascii="Calibri" w:hAnsi="Calibri"/>
                <w:b w:val="0"/>
              </w:rPr>
              <w:t>disposable</w:t>
            </w:r>
            <w:proofErr w:type="spellEnd"/>
            <w:r w:rsidRPr="00655263">
              <w:rPr>
                <w:rFonts w:ascii="Calibri" w:hAnsi="Calibri"/>
                <w:b w:val="0"/>
              </w:rPr>
              <w:t xml:space="preserve"> </w:t>
            </w:r>
            <w:proofErr w:type="spellStart"/>
            <w:r w:rsidRPr="00655263">
              <w:rPr>
                <w:rFonts w:ascii="Calibri" w:hAnsi="Calibri"/>
                <w:b w:val="0"/>
              </w:rPr>
              <w:t>dome</w:t>
            </w:r>
            <w:proofErr w:type="spellEnd"/>
          </w:p>
        </w:tc>
        <w:tc>
          <w:tcPr>
            <w:tcW w:w="2394" w:type="dxa"/>
            <w:tcBorders>
              <w:top w:val="single" w:sz="4" w:space="0" w:color="000000"/>
              <w:left w:val="single" w:sz="4" w:space="0" w:color="000000"/>
              <w:bottom w:val="single" w:sz="4" w:space="0" w:color="000000"/>
            </w:tcBorders>
          </w:tcPr>
          <w:p w14:paraId="42C43053" w14:textId="77777777" w:rsidR="000C3074" w:rsidRPr="00F61822" w:rsidRDefault="000C3074" w:rsidP="005C2A1A">
            <w:pPr>
              <w:snapToGrid w:val="0"/>
              <w:spacing w:after="0" w:line="240" w:lineRule="auto"/>
              <w:jc w:val="center"/>
              <w:rPr>
                <w:rFonts w:cs="Arial"/>
                <w:sz w:val="24"/>
                <w:szCs w:val="24"/>
              </w:rPr>
            </w:pPr>
            <w:r>
              <w:rPr>
                <w:rFonts w:cs="Arial"/>
                <w:sz w:val="24"/>
                <w:szCs w:val="24"/>
              </w:rPr>
              <w:t>MEMSCAP</w:t>
            </w:r>
          </w:p>
        </w:tc>
        <w:tc>
          <w:tcPr>
            <w:tcW w:w="2394" w:type="dxa"/>
            <w:tcBorders>
              <w:top w:val="single" w:sz="4" w:space="0" w:color="000000"/>
              <w:left w:val="single" w:sz="4" w:space="0" w:color="000000"/>
              <w:bottom w:val="single" w:sz="4" w:space="0" w:color="000000"/>
            </w:tcBorders>
          </w:tcPr>
          <w:p w14:paraId="7B7EC35B" w14:textId="77777777" w:rsidR="000C3074" w:rsidRPr="00F61822" w:rsidRDefault="000C3074" w:rsidP="005C2A1A">
            <w:pPr>
              <w:snapToGrid w:val="0"/>
              <w:spacing w:after="0" w:line="240" w:lineRule="auto"/>
              <w:jc w:val="center"/>
              <w:rPr>
                <w:rFonts w:cs="Arial"/>
                <w:sz w:val="24"/>
                <w:szCs w:val="24"/>
              </w:rPr>
            </w:pPr>
            <w:r w:rsidRPr="00F61822">
              <w:rPr>
                <w:sz w:val="24"/>
                <w:szCs w:val="24"/>
              </w:rPr>
              <w:t>844-28</w:t>
            </w:r>
          </w:p>
        </w:tc>
        <w:tc>
          <w:tcPr>
            <w:tcW w:w="2414" w:type="dxa"/>
            <w:tcBorders>
              <w:top w:val="single" w:sz="4" w:space="0" w:color="000000"/>
              <w:left w:val="single" w:sz="4" w:space="0" w:color="000000"/>
              <w:bottom w:val="single" w:sz="4" w:space="0" w:color="000000"/>
              <w:right w:val="single" w:sz="4" w:space="0" w:color="000000"/>
            </w:tcBorders>
          </w:tcPr>
          <w:p w14:paraId="491966C8" w14:textId="77777777" w:rsidR="000C3074" w:rsidRPr="00F61822" w:rsidRDefault="000C3074" w:rsidP="005C2A1A">
            <w:pPr>
              <w:snapToGrid w:val="0"/>
              <w:spacing w:after="0" w:line="240" w:lineRule="auto"/>
              <w:jc w:val="center"/>
              <w:rPr>
                <w:rFonts w:cs="Arial"/>
                <w:sz w:val="24"/>
                <w:szCs w:val="24"/>
              </w:rPr>
            </w:pPr>
          </w:p>
        </w:tc>
      </w:tr>
      <w:tr w:rsidR="000C3074" w:rsidRPr="00396656" w14:paraId="32C8838A" w14:textId="77777777" w:rsidTr="00F322D9">
        <w:tc>
          <w:tcPr>
            <w:tcW w:w="2394" w:type="dxa"/>
            <w:tcBorders>
              <w:top w:val="single" w:sz="4" w:space="0" w:color="000000"/>
              <w:left w:val="single" w:sz="4" w:space="0" w:color="000000"/>
              <w:bottom w:val="single" w:sz="4" w:space="0" w:color="000000"/>
            </w:tcBorders>
          </w:tcPr>
          <w:p w14:paraId="119556C8" w14:textId="77777777" w:rsidR="000C3074" w:rsidRPr="00F61822" w:rsidRDefault="000C3074" w:rsidP="005C2A1A">
            <w:pPr>
              <w:snapToGrid w:val="0"/>
              <w:spacing w:after="0" w:line="240" w:lineRule="auto"/>
              <w:jc w:val="center"/>
              <w:rPr>
                <w:rFonts w:cs="Arial"/>
                <w:sz w:val="24"/>
                <w:szCs w:val="24"/>
              </w:rPr>
            </w:pPr>
            <w:r w:rsidRPr="00F61822">
              <w:rPr>
                <w:rFonts w:cs="Arial"/>
                <w:sz w:val="24"/>
                <w:szCs w:val="24"/>
              </w:rPr>
              <w:t>Trypsin / EDTA solution</w:t>
            </w:r>
          </w:p>
        </w:tc>
        <w:tc>
          <w:tcPr>
            <w:tcW w:w="2394" w:type="dxa"/>
            <w:tcBorders>
              <w:top w:val="single" w:sz="4" w:space="0" w:color="000000"/>
              <w:left w:val="single" w:sz="4" w:space="0" w:color="000000"/>
              <w:bottom w:val="single" w:sz="4" w:space="0" w:color="000000"/>
            </w:tcBorders>
          </w:tcPr>
          <w:p w14:paraId="292EEC15" w14:textId="77777777" w:rsidR="000C3074" w:rsidRPr="00F61822" w:rsidRDefault="000C3074" w:rsidP="005C2A1A">
            <w:pPr>
              <w:snapToGrid w:val="0"/>
              <w:spacing w:after="0" w:line="240" w:lineRule="auto"/>
              <w:jc w:val="center"/>
              <w:rPr>
                <w:rFonts w:cs="Arial"/>
                <w:sz w:val="24"/>
                <w:szCs w:val="24"/>
              </w:rPr>
            </w:pPr>
            <w:r w:rsidRPr="00F61822">
              <w:rPr>
                <w:rFonts w:cs="Arial"/>
                <w:sz w:val="24"/>
                <w:szCs w:val="24"/>
              </w:rPr>
              <w:t>PAA</w:t>
            </w:r>
          </w:p>
        </w:tc>
        <w:tc>
          <w:tcPr>
            <w:tcW w:w="2394" w:type="dxa"/>
            <w:tcBorders>
              <w:top w:val="single" w:sz="4" w:space="0" w:color="000000"/>
              <w:left w:val="single" w:sz="4" w:space="0" w:color="000000"/>
              <w:bottom w:val="single" w:sz="4" w:space="0" w:color="000000"/>
            </w:tcBorders>
          </w:tcPr>
          <w:p w14:paraId="0823A8AA" w14:textId="77777777" w:rsidR="000C3074" w:rsidRPr="00F61822" w:rsidRDefault="000C3074" w:rsidP="005C2A1A">
            <w:pPr>
              <w:snapToGrid w:val="0"/>
              <w:spacing w:after="0" w:line="240" w:lineRule="auto"/>
              <w:jc w:val="center"/>
              <w:rPr>
                <w:rFonts w:cs="Arial"/>
                <w:bCs/>
                <w:sz w:val="24"/>
                <w:szCs w:val="24"/>
              </w:rPr>
            </w:pPr>
            <w:r w:rsidRPr="00F61822">
              <w:rPr>
                <w:rFonts w:cs="Arial"/>
                <w:sz w:val="24"/>
                <w:szCs w:val="24"/>
              </w:rPr>
              <w:t>L11-003</w:t>
            </w:r>
          </w:p>
        </w:tc>
        <w:tc>
          <w:tcPr>
            <w:tcW w:w="2414" w:type="dxa"/>
            <w:tcBorders>
              <w:top w:val="single" w:sz="4" w:space="0" w:color="000000"/>
              <w:left w:val="single" w:sz="4" w:space="0" w:color="000000"/>
              <w:bottom w:val="single" w:sz="4" w:space="0" w:color="000000"/>
              <w:right w:val="single" w:sz="4" w:space="0" w:color="000000"/>
            </w:tcBorders>
          </w:tcPr>
          <w:p w14:paraId="5B0A3CBA" w14:textId="77777777" w:rsidR="000C3074" w:rsidRPr="00F322D9" w:rsidRDefault="000C3074" w:rsidP="005C2A1A">
            <w:pPr>
              <w:snapToGrid w:val="0"/>
              <w:spacing w:after="0" w:line="240" w:lineRule="auto"/>
              <w:jc w:val="center"/>
              <w:rPr>
                <w:rFonts w:cs="Arial"/>
                <w:sz w:val="24"/>
                <w:szCs w:val="24"/>
              </w:rPr>
            </w:pPr>
            <w:r>
              <w:rPr>
                <w:rFonts w:cs="Arial"/>
                <w:sz w:val="24"/>
                <w:szCs w:val="24"/>
              </w:rPr>
              <w:t>0,</w:t>
            </w:r>
            <w:r w:rsidRPr="00F61822">
              <w:rPr>
                <w:rFonts w:cs="Arial"/>
                <w:sz w:val="24"/>
                <w:szCs w:val="24"/>
              </w:rPr>
              <w:t>05%</w:t>
            </w:r>
          </w:p>
        </w:tc>
      </w:tr>
      <w:tr w:rsidR="000C3074" w:rsidRPr="00396656" w14:paraId="675A0A8C" w14:textId="77777777" w:rsidTr="00F322D9">
        <w:tc>
          <w:tcPr>
            <w:tcW w:w="2394" w:type="dxa"/>
            <w:tcBorders>
              <w:top w:val="single" w:sz="4" w:space="0" w:color="000000"/>
              <w:left w:val="single" w:sz="4" w:space="0" w:color="000000"/>
              <w:bottom w:val="single" w:sz="4" w:space="0" w:color="000000"/>
            </w:tcBorders>
          </w:tcPr>
          <w:p w14:paraId="516B020C" w14:textId="77777777" w:rsidR="000C3074" w:rsidRPr="00F322D9" w:rsidRDefault="000C3074" w:rsidP="005C2A1A">
            <w:pPr>
              <w:snapToGrid w:val="0"/>
              <w:spacing w:after="0" w:line="240" w:lineRule="auto"/>
              <w:jc w:val="center"/>
              <w:rPr>
                <w:rFonts w:cs="Arial"/>
                <w:sz w:val="24"/>
                <w:szCs w:val="24"/>
              </w:rPr>
            </w:pPr>
            <w:proofErr w:type="spellStart"/>
            <w:r w:rsidRPr="00F322D9">
              <w:rPr>
                <w:rFonts w:cs="Arial"/>
                <w:sz w:val="24"/>
                <w:szCs w:val="24"/>
              </w:rPr>
              <w:t>VascuLife</w:t>
            </w:r>
            <w:proofErr w:type="spellEnd"/>
            <w:r w:rsidRPr="00F322D9">
              <w:rPr>
                <w:rFonts w:cs="Arial"/>
                <w:sz w:val="24"/>
                <w:szCs w:val="24"/>
              </w:rPr>
              <w:t xml:space="preserve"> (VEGF-</w:t>
            </w:r>
            <w:proofErr w:type="spellStart"/>
            <w:r w:rsidRPr="00F322D9">
              <w:rPr>
                <w:rFonts w:cs="Arial"/>
                <w:sz w:val="24"/>
                <w:szCs w:val="24"/>
              </w:rPr>
              <w:t>Mv</w:t>
            </w:r>
            <w:proofErr w:type="spellEnd"/>
            <w:r w:rsidRPr="00F322D9">
              <w:rPr>
                <w:rFonts w:cs="Arial"/>
                <w:sz w:val="24"/>
                <w:szCs w:val="24"/>
              </w:rPr>
              <w:t>)</w:t>
            </w:r>
          </w:p>
        </w:tc>
        <w:tc>
          <w:tcPr>
            <w:tcW w:w="2394" w:type="dxa"/>
            <w:tcBorders>
              <w:top w:val="single" w:sz="4" w:space="0" w:color="000000"/>
              <w:left w:val="single" w:sz="4" w:space="0" w:color="000000"/>
              <w:bottom w:val="single" w:sz="4" w:space="0" w:color="000000"/>
            </w:tcBorders>
          </w:tcPr>
          <w:p w14:paraId="113A7A0D" w14:textId="77777777" w:rsidR="000C3074" w:rsidRPr="00F322D9" w:rsidRDefault="000C3074" w:rsidP="005C2A1A">
            <w:pPr>
              <w:snapToGrid w:val="0"/>
              <w:spacing w:after="0" w:line="240" w:lineRule="auto"/>
              <w:jc w:val="center"/>
              <w:rPr>
                <w:rFonts w:cs="Arial"/>
                <w:sz w:val="24"/>
                <w:szCs w:val="24"/>
              </w:rPr>
            </w:pPr>
            <w:r w:rsidRPr="00F322D9">
              <w:rPr>
                <w:rStyle w:val="style1"/>
                <w:sz w:val="24"/>
                <w:szCs w:val="24"/>
              </w:rPr>
              <w:t>Lifeline</w:t>
            </w:r>
          </w:p>
        </w:tc>
        <w:tc>
          <w:tcPr>
            <w:tcW w:w="2394" w:type="dxa"/>
            <w:tcBorders>
              <w:top w:val="single" w:sz="4" w:space="0" w:color="000000"/>
              <w:left w:val="single" w:sz="4" w:space="0" w:color="000000"/>
              <w:bottom w:val="single" w:sz="4" w:space="0" w:color="000000"/>
            </w:tcBorders>
          </w:tcPr>
          <w:p w14:paraId="0B690996" w14:textId="77777777" w:rsidR="000C3074" w:rsidRPr="00F322D9" w:rsidRDefault="000C3074" w:rsidP="005C2A1A">
            <w:pPr>
              <w:snapToGrid w:val="0"/>
              <w:spacing w:after="0" w:line="240" w:lineRule="auto"/>
              <w:jc w:val="center"/>
              <w:rPr>
                <w:rFonts w:cs="Arial"/>
                <w:sz w:val="24"/>
                <w:szCs w:val="24"/>
              </w:rPr>
            </w:pPr>
            <w:r w:rsidRPr="00F322D9">
              <w:rPr>
                <w:sz w:val="24"/>
                <w:szCs w:val="24"/>
              </w:rPr>
              <w:t>LL-0003</w:t>
            </w:r>
          </w:p>
        </w:tc>
        <w:tc>
          <w:tcPr>
            <w:tcW w:w="2414" w:type="dxa"/>
            <w:tcBorders>
              <w:top w:val="single" w:sz="4" w:space="0" w:color="000000"/>
              <w:left w:val="single" w:sz="4" w:space="0" w:color="000000"/>
              <w:bottom w:val="single" w:sz="4" w:space="0" w:color="000000"/>
              <w:right w:val="single" w:sz="4" w:space="0" w:color="000000"/>
            </w:tcBorders>
          </w:tcPr>
          <w:p w14:paraId="57A17032" w14:textId="77777777" w:rsidR="000C3074" w:rsidRPr="00F322D9" w:rsidRDefault="000C3074" w:rsidP="005C2A1A">
            <w:pPr>
              <w:snapToGrid w:val="0"/>
              <w:spacing w:after="0" w:line="240" w:lineRule="auto"/>
              <w:jc w:val="center"/>
              <w:rPr>
                <w:rFonts w:cs="Arial"/>
                <w:sz w:val="24"/>
                <w:szCs w:val="24"/>
              </w:rPr>
            </w:pPr>
          </w:p>
        </w:tc>
      </w:tr>
      <w:tr w:rsidR="000C3074" w:rsidRPr="00396656" w14:paraId="78D8FCBF" w14:textId="77777777" w:rsidTr="00F322D9">
        <w:tc>
          <w:tcPr>
            <w:tcW w:w="2394" w:type="dxa"/>
            <w:tcBorders>
              <w:top w:val="single" w:sz="4" w:space="0" w:color="000000"/>
              <w:left w:val="single" w:sz="4" w:space="0" w:color="000000"/>
              <w:bottom w:val="single" w:sz="4" w:space="0" w:color="000000"/>
            </w:tcBorders>
          </w:tcPr>
          <w:p w14:paraId="04539BA4" w14:textId="77777777" w:rsidR="000C3074" w:rsidRPr="00F322D9" w:rsidRDefault="000C3074" w:rsidP="005C2A1A">
            <w:pPr>
              <w:snapToGrid w:val="0"/>
              <w:spacing w:after="0" w:line="240" w:lineRule="auto"/>
              <w:jc w:val="center"/>
              <w:rPr>
                <w:rFonts w:cs="Arial"/>
                <w:sz w:val="24"/>
                <w:szCs w:val="24"/>
              </w:rPr>
            </w:pPr>
            <w:proofErr w:type="spellStart"/>
            <w:r w:rsidRPr="00F322D9">
              <w:rPr>
                <w:rFonts w:cs="Arial"/>
                <w:sz w:val="24"/>
                <w:szCs w:val="24"/>
              </w:rPr>
              <w:t>Versene</w:t>
            </w:r>
            <w:proofErr w:type="spellEnd"/>
          </w:p>
        </w:tc>
        <w:tc>
          <w:tcPr>
            <w:tcW w:w="2394" w:type="dxa"/>
            <w:tcBorders>
              <w:top w:val="single" w:sz="4" w:space="0" w:color="000000"/>
              <w:left w:val="single" w:sz="4" w:space="0" w:color="000000"/>
              <w:bottom w:val="single" w:sz="4" w:space="0" w:color="000000"/>
            </w:tcBorders>
          </w:tcPr>
          <w:p w14:paraId="1686A2F2" w14:textId="77777777" w:rsidR="000C3074" w:rsidRPr="00F322D9" w:rsidRDefault="000C3074" w:rsidP="005C2A1A">
            <w:pPr>
              <w:snapToGrid w:val="0"/>
              <w:spacing w:after="0" w:line="240" w:lineRule="auto"/>
              <w:jc w:val="center"/>
              <w:rPr>
                <w:rFonts w:cs="Arial"/>
                <w:sz w:val="24"/>
                <w:szCs w:val="24"/>
              </w:rPr>
            </w:pPr>
            <w:proofErr w:type="spellStart"/>
            <w:r w:rsidRPr="00F322D9">
              <w:rPr>
                <w:rFonts w:cs="Arial"/>
                <w:sz w:val="24"/>
                <w:szCs w:val="24"/>
              </w:rPr>
              <w:t>Gibco</w:t>
            </w:r>
            <w:proofErr w:type="spellEnd"/>
          </w:p>
        </w:tc>
        <w:tc>
          <w:tcPr>
            <w:tcW w:w="2394" w:type="dxa"/>
            <w:tcBorders>
              <w:top w:val="single" w:sz="4" w:space="0" w:color="000000"/>
              <w:left w:val="single" w:sz="4" w:space="0" w:color="000000"/>
              <w:bottom w:val="single" w:sz="4" w:space="0" w:color="000000"/>
            </w:tcBorders>
          </w:tcPr>
          <w:p w14:paraId="4625D284" w14:textId="77777777" w:rsidR="000C3074" w:rsidRPr="00F322D9" w:rsidRDefault="000C3074" w:rsidP="005C2A1A">
            <w:pPr>
              <w:snapToGrid w:val="0"/>
              <w:spacing w:after="0" w:line="240" w:lineRule="auto"/>
              <w:jc w:val="center"/>
              <w:rPr>
                <w:rFonts w:cs="Arial"/>
                <w:sz w:val="24"/>
                <w:szCs w:val="24"/>
              </w:rPr>
            </w:pPr>
            <w:r w:rsidRPr="00F322D9">
              <w:rPr>
                <w:rFonts w:cs="Arial"/>
                <w:sz w:val="24"/>
                <w:szCs w:val="24"/>
              </w:rPr>
              <w:t>15040-033</w:t>
            </w:r>
          </w:p>
        </w:tc>
        <w:tc>
          <w:tcPr>
            <w:tcW w:w="2414" w:type="dxa"/>
            <w:tcBorders>
              <w:top w:val="single" w:sz="4" w:space="0" w:color="000000"/>
              <w:left w:val="single" w:sz="4" w:space="0" w:color="000000"/>
              <w:bottom w:val="single" w:sz="4" w:space="0" w:color="000000"/>
              <w:right w:val="single" w:sz="4" w:space="0" w:color="000000"/>
            </w:tcBorders>
          </w:tcPr>
          <w:p w14:paraId="3409D910" w14:textId="77777777" w:rsidR="000C3074" w:rsidRPr="00F322D9" w:rsidRDefault="000C3074" w:rsidP="005C2A1A">
            <w:pPr>
              <w:snapToGrid w:val="0"/>
              <w:spacing w:after="0" w:line="240" w:lineRule="auto"/>
              <w:jc w:val="center"/>
              <w:rPr>
                <w:rFonts w:cs="Arial"/>
                <w:sz w:val="24"/>
                <w:szCs w:val="24"/>
              </w:rPr>
            </w:pPr>
          </w:p>
        </w:tc>
      </w:tr>
    </w:tbl>
    <w:p w14:paraId="37652598" w14:textId="77777777" w:rsidR="00AA593D" w:rsidRDefault="00AA593D" w:rsidP="005C2A1A">
      <w:pPr>
        <w:spacing w:after="0" w:line="240" w:lineRule="auto"/>
        <w:rPr>
          <w:rFonts w:cs="Arial"/>
          <w:sz w:val="24"/>
          <w:szCs w:val="24"/>
        </w:rPr>
      </w:pPr>
    </w:p>
    <w:p w14:paraId="3E601BF3" w14:textId="77777777" w:rsidR="00075C5F" w:rsidRPr="00396656" w:rsidRDefault="00075C5F" w:rsidP="00C229AE">
      <w:pPr>
        <w:widowControl/>
        <w:suppressAutoHyphens w:val="0"/>
        <w:autoSpaceDE w:val="0"/>
        <w:autoSpaceDN w:val="0"/>
        <w:adjustRightInd w:val="0"/>
        <w:spacing w:after="0" w:line="240" w:lineRule="auto"/>
        <w:rPr>
          <w:rFonts w:cs="Arial"/>
          <w:sz w:val="24"/>
          <w:szCs w:val="24"/>
        </w:rPr>
      </w:pPr>
    </w:p>
    <w:p w14:paraId="081D0A0E" w14:textId="77777777" w:rsidR="00075C5F" w:rsidRPr="00396656" w:rsidRDefault="00075C5F" w:rsidP="005C2A1A">
      <w:pPr>
        <w:spacing w:after="0" w:line="240" w:lineRule="auto"/>
        <w:rPr>
          <w:rFonts w:cs="Arial"/>
          <w:sz w:val="24"/>
          <w:szCs w:val="24"/>
        </w:rPr>
      </w:pPr>
    </w:p>
    <w:p w14:paraId="5D176738" w14:textId="69EA9D1F" w:rsidR="001B30BA" w:rsidRDefault="00075C5F">
      <w:pPr>
        <w:widowControl/>
        <w:suppressAutoHyphens w:val="0"/>
        <w:autoSpaceDE w:val="0"/>
        <w:autoSpaceDN w:val="0"/>
        <w:adjustRightInd w:val="0"/>
        <w:spacing w:after="0" w:line="240" w:lineRule="auto"/>
        <w:rPr>
          <w:ins w:id="157" w:author="Corinna Moll" w:date="2013-02-18T09:56:00Z"/>
          <w:rFonts w:cs="Arial"/>
          <w:sz w:val="24"/>
          <w:szCs w:val="24"/>
        </w:rPr>
      </w:pPr>
      <w:del w:id="158" w:author="Corinna Moll" w:date="2013-02-18T09:56:00Z">
        <w:r w:rsidRPr="00396656">
          <w:rPr>
            <w:rFonts w:cs="Arial"/>
            <w:sz w:val="24"/>
            <w:szCs w:val="24"/>
          </w:rPr>
          <w:br w:type="page"/>
        </w:r>
      </w:del>
    </w:p>
    <w:p w14:paraId="65DFA8A8" w14:textId="77777777" w:rsidR="001B30BA" w:rsidRDefault="001B30BA">
      <w:pPr>
        <w:widowControl/>
        <w:suppressAutoHyphens w:val="0"/>
        <w:autoSpaceDE w:val="0"/>
        <w:autoSpaceDN w:val="0"/>
        <w:adjustRightInd w:val="0"/>
        <w:spacing w:after="0" w:line="240" w:lineRule="auto"/>
        <w:rPr>
          <w:ins w:id="159" w:author="Corinna Moll" w:date="2013-02-18T09:56:00Z"/>
          <w:rFonts w:cs="Arial"/>
          <w:sz w:val="24"/>
          <w:szCs w:val="24"/>
        </w:rPr>
      </w:pPr>
    </w:p>
    <w:p w14:paraId="505622A7" w14:textId="77777777" w:rsidR="001B30BA" w:rsidRDefault="001B30BA">
      <w:pPr>
        <w:widowControl/>
        <w:suppressAutoHyphens w:val="0"/>
        <w:autoSpaceDE w:val="0"/>
        <w:autoSpaceDN w:val="0"/>
        <w:adjustRightInd w:val="0"/>
        <w:spacing w:after="0" w:line="240" w:lineRule="auto"/>
        <w:rPr>
          <w:ins w:id="160" w:author="Corinna Moll" w:date="2013-02-18T09:56:00Z"/>
          <w:rFonts w:cs="Arial"/>
          <w:sz w:val="24"/>
          <w:szCs w:val="24"/>
        </w:rPr>
      </w:pPr>
    </w:p>
    <w:p w14:paraId="137C308B" w14:textId="77777777" w:rsidR="001B30BA" w:rsidRDefault="001B30BA">
      <w:pPr>
        <w:widowControl/>
        <w:suppressAutoHyphens w:val="0"/>
        <w:autoSpaceDE w:val="0"/>
        <w:autoSpaceDN w:val="0"/>
        <w:adjustRightInd w:val="0"/>
        <w:spacing w:after="0" w:line="240" w:lineRule="auto"/>
        <w:rPr>
          <w:ins w:id="161" w:author="Corinna Moll" w:date="2013-02-18T09:56:00Z"/>
          <w:rFonts w:cs="Arial"/>
          <w:sz w:val="24"/>
          <w:szCs w:val="24"/>
        </w:rPr>
      </w:pPr>
    </w:p>
    <w:p w14:paraId="1E5F101A" w14:textId="77777777" w:rsidR="001B30BA" w:rsidRDefault="001B30BA">
      <w:pPr>
        <w:widowControl/>
        <w:suppressAutoHyphens w:val="0"/>
        <w:autoSpaceDE w:val="0"/>
        <w:autoSpaceDN w:val="0"/>
        <w:adjustRightInd w:val="0"/>
        <w:spacing w:after="0" w:line="240" w:lineRule="auto"/>
        <w:rPr>
          <w:ins w:id="162" w:author="Corinna Moll" w:date="2013-02-18T09:56:00Z"/>
          <w:rFonts w:cs="Arial"/>
          <w:sz w:val="24"/>
          <w:szCs w:val="24"/>
        </w:rPr>
      </w:pPr>
    </w:p>
    <w:p w14:paraId="3FF9737C" w14:textId="77777777" w:rsidR="001B30BA" w:rsidRDefault="001B30BA">
      <w:pPr>
        <w:widowControl/>
        <w:suppressAutoHyphens w:val="0"/>
        <w:autoSpaceDE w:val="0"/>
        <w:autoSpaceDN w:val="0"/>
        <w:adjustRightInd w:val="0"/>
        <w:spacing w:after="0" w:line="240" w:lineRule="auto"/>
        <w:rPr>
          <w:ins w:id="163" w:author="Corinna Moll" w:date="2013-02-18T09:56:00Z"/>
          <w:rFonts w:cs="Arial"/>
          <w:sz w:val="24"/>
          <w:szCs w:val="24"/>
        </w:rPr>
      </w:pPr>
    </w:p>
    <w:p w14:paraId="5FD0452B" w14:textId="77777777" w:rsidR="001B30BA" w:rsidRDefault="001B30BA">
      <w:pPr>
        <w:widowControl/>
        <w:suppressAutoHyphens w:val="0"/>
        <w:autoSpaceDE w:val="0"/>
        <w:autoSpaceDN w:val="0"/>
        <w:adjustRightInd w:val="0"/>
        <w:spacing w:after="0" w:line="240" w:lineRule="auto"/>
        <w:rPr>
          <w:ins w:id="164" w:author="Corinna Moll" w:date="2013-02-18T09:56:00Z"/>
          <w:rFonts w:cs="Arial"/>
          <w:sz w:val="24"/>
          <w:szCs w:val="24"/>
        </w:rPr>
      </w:pPr>
    </w:p>
    <w:p w14:paraId="53FA7CC1" w14:textId="77777777" w:rsidR="001B30BA" w:rsidRDefault="001B30BA">
      <w:pPr>
        <w:widowControl/>
        <w:suppressAutoHyphens w:val="0"/>
        <w:autoSpaceDE w:val="0"/>
        <w:autoSpaceDN w:val="0"/>
        <w:adjustRightInd w:val="0"/>
        <w:spacing w:after="0" w:line="240" w:lineRule="auto"/>
        <w:rPr>
          <w:ins w:id="165" w:author="Corinna Moll" w:date="2013-02-18T09:56:00Z"/>
          <w:rFonts w:cs="Arial"/>
          <w:sz w:val="24"/>
          <w:szCs w:val="24"/>
        </w:rPr>
      </w:pPr>
    </w:p>
    <w:p w14:paraId="4B90D4CD" w14:textId="77777777" w:rsidR="001B30BA" w:rsidRDefault="001B30BA">
      <w:pPr>
        <w:widowControl/>
        <w:suppressAutoHyphens w:val="0"/>
        <w:autoSpaceDE w:val="0"/>
        <w:autoSpaceDN w:val="0"/>
        <w:adjustRightInd w:val="0"/>
        <w:spacing w:after="0" w:line="240" w:lineRule="auto"/>
        <w:rPr>
          <w:ins w:id="166" w:author="Corinna Moll" w:date="2013-02-18T09:56:00Z"/>
          <w:rFonts w:cs="Arial"/>
          <w:sz w:val="24"/>
          <w:szCs w:val="24"/>
        </w:rPr>
      </w:pPr>
    </w:p>
    <w:p w14:paraId="0E408A67" w14:textId="77777777" w:rsidR="001B30BA" w:rsidRDefault="001B30BA">
      <w:pPr>
        <w:widowControl/>
        <w:suppressAutoHyphens w:val="0"/>
        <w:autoSpaceDE w:val="0"/>
        <w:autoSpaceDN w:val="0"/>
        <w:adjustRightInd w:val="0"/>
        <w:spacing w:after="0" w:line="240" w:lineRule="auto"/>
        <w:rPr>
          <w:ins w:id="167" w:author="Corinna Moll" w:date="2013-02-18T09:56:00Z"/>
          <w:rFonts w:cs="Arial"/>
          <w:sz w:val="24"/>
          <w:szCs w:val="24"/>
        </w:rPr>
      </w:pPr>
    </w:p>
    <w:p w14:paraId="5D0A414C" w14:textId="77777777" w:rsidR="00075C5F" w:rsidRPr="00396656" w:rsidRDefault="00075C5F">
      <w:pPr>
        <w:widowControl/>
        <w:suppressAutoHyphens w:val="0"/>
        <w:autoSpaceDE w:val="0"/>
        <w:autoSpaceDN w:val="0"/>
        <w:adjustRightInd w:val="0"/>
        <w:spacing w:after="0" w:line="240" w:lineRule="auto"/>
        <w:rPr>
          <w:rFonts w:cs="Arial"/>
          <w:b/>
          <w:sz w:val="24"/>
          <w:szCs w:val="24"/>
        </w:rPr>
      </w:pPr>
      <w:r w:rsidRPr="00396656">
        <w:rPr>
          <w:rFonts w:cs="Arial"/>
          <w:b/>
          <w:sz w:val="24"/>
          <w:szCs w:val="24"/>
        </w:rPr>
        <w:t>References</w:t>
      </w:r>
    </w:p>
    <w:p w14:paraId="6D77DD12" w14:textId="77777777" w:rsidR="00075C5F" w:rsidRPr="00396656" w:rsidRDefault="00075C5F">
      <w:pPr>
        <w:widowControl/>
        <w:suppressAutoHyphens w:val="0"/>
        <w:autoSpaceDE w:val="0"/>
        <w:autoSpaceDN w:val="0"/>
        <w:adjustRightInd w:val="0"/>
        <w:spacing w:after="0" w:line="240" w:lineRule="auto"/>
        <w:rPr>
          <w:rFonts w:cs="Arial"/>
          <w:b/>
          <w:sz w:val="24"/>
          <w:szCs w:val="24"/>
        </w:rPr>
      </w:pPr>
    </w:p>
    <w:p w14:paraId="2A68DAED" w14:textId="77777777"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r w:rsidRPr="00396656">
        <w:rPr>
          <w:rFonts w:cs="Arial"/>
          <w:sz w:val="24"/>
          <w:szCs w:val="24"/>
        </w:rPr>
        <w:t>1.</w:t>
      </w:r>
      <w:r w:rsidRPr="00396656">
        <w:rPr>
          <w:rFonts w:cs="Arial"/>
          <w:sz w:val="24"/>
          <w:szCs w:val="24"/>
        </w:rPr>
        <w:tab/>
      </w:r>
      <w:proofErr w:type="spellStart"/>
      <w:r w:rsidRPr="00396656">
        <w:rPr>
          <w:rFonts w:cs="Arial"/>
          <w:sz w:val="24"/>
          <w:szCs w:val="24"/>
        </w:rPr>
        <w:t>Schenke-Layland</w:t>
      </w:r>
      <w:proofErr w:type="spellEnd"/>
      <w:r w:rsidRPr="00396656">
        <w:rPr>
          <w:rFonts w:cs="Arial"/>
          <w:sz w:val="24"/>
          <w:szCs w:val="24"/>
        </w:rPr>
        <w:t>, K.</w:t>
      </w:r>
      <w:r w:rsidR="009214A6">
        <w:rPr>
          <w:rFonts w:cs="Arial"/>
          <w:sz w:val="24"/>
          <w:szCs w:val="24"/>
        </w:rPr>
        <w:t>,</w:t>
      </w:r>
      <w:r w:rsidRPr="00396656">
        <w:rPr>
          <w:rFonts w:cs="Arial"/>
          <w:sz w:val="24"/>
          <w:szCs w:val="24"/>
        </w:rPr>
        <w:t xml:space="preserve"> </w:t>
      </w:r>
      <w:proofErr w:type="spellStart"/>
      <w:r w:rsidRPr="00396656">
        <w:rPr>
          <w:rFonts w:cs="Arial"/>
          <w:sz w:val="24"/>
          <w:szCs w:val="24"/>
        </w:rPr>
        <w:t>Nerem</w:t>
      </w:r>
      <w:proofErr w:type="spellEnd"/>
      <w:r w:rsidRPr="00396656">
        <w:rPr>
          <w:rFonts w:cs="Arial"/>
          <w:sz w:val="24"/>
          <w:szCs w:val="24"/>
        </w:rPr>
        <w:t xml:space="preserve">, R. M. In vitro human tissue models--moving towards personalized regenerative medicine, </w:t>
      </w:r>
      <w:r w:rsidRPr="00396656">
        <w:rPr>
          <w:rFonts w:cs="Arial"/>
          <w:i/>
          <w:sz w:val="24"/>
          <w:szCs w:val="24"/>
        </w:rPr>
        <w:t xml:space="preserve">Adv. Drug </w:t>
      </w:r>
      <w:proofErr w:type="spellStart"/>
      <w:r w:rsidRPr="00396656">
        <w:rPr>
          <w:rFonts w:cs="Arial"/>
          <w:i/>
          <w:sz w:val="24"/>
          <w:szCs w:val="24"/>
        </w:rPr>
        <w:t>Deliv</w:t>
      </w:r>
      <w:proofErr w:type="spellEnd"/>
      <w:r w:rsidRPr="00396656">
        <w:rPr>
          <w:rFonts w:cs="Arial"/>
          <w:i/>
          <w:sz w:val="24"/>
          <w:szCs w:val="24"/>
        </w:rPr>
        <w:t xml:space="preserve">. </w:t>
      </w:r>
      <w:proofErr w:type="gramStart"/>
      <w:r w:rsidRPr="00396656">
        <w:rPr>
          <w:rFonts w:cs="Arial"/>
          <w:i/>
          <w:sz w:val="24"/>
          <w:szCs w:val="24"/>
        </w:rPr>
        <w:t xml:space="preserve">Rev. </w:t>
      </w:r>
      <w:r w:rsidRPr="00396656">
        <w:rPr>
          <w:rFonts w:cs="Arial"/>
          <w:b/>
          <w:sz w:val="24"/>
          <w:szCs w:val="24"/>
        </w:rPr>
        <w:t xml:space="preserve">63, </w:t>
      </w:r>
      <w:r w:rsidRPr="00396656">
        <w:rPr>
          <w:rFonts w:cs="Arial"/>
          <w:sz w:val="24"/>
          <w:szCs w:val="24"/>
        </w:rPr>
        <w:t>195–196 (2011).</w:t>
      </w:r>
      <w:proofErr w:type="gramEnd"/>
    </w:p>
    <w:p w14:paraId="13A3726B" w14:textId="689A9B48" w:rsidR="00075C5F" w:rsidRPr="00396656" w:rsidRDefault="00075C5F">
      <w:pPr>
        <w:widowControl/>
        <w:suppressAutoHyphens w:val="0"/>
        <w:autoSpaceDE w:val="0"/>
        <w:autoSpaceDN w:val="0"/>
        <w:adjustRightInd w:val="0"/>
        <w:spacing w:after="120" w:line="240" w:lineRule="auto"/>
        <w:ind w:left="340" w:hanging="340"/>
        <w:rPr>
          <w:ins w:id="168" w:author="Corinna Moll" w:date="2013-02-18T09:56:00Z"/>
          <w:rFonts w:cs="Arial"/>
          <w:sz w:val="24"/>
          <w:szCs w:val="24"/>
        </w:rPr>
      </w:pPr>
      <w:del w:id="169" w:author="Corinna Moll" w:date="2013-02-18T09:56:00Z">
        <w:r w:rsidRPr="001508F7">
          <w:rPr>
            <w:rFonts w:cs="Arial"/>
            <w:sz w:val="24"/>
            <w:szCs w:val="24"/>
          </w:rPr>
          <w:delText>2.</w:delText>
        </w:r>
        <w:r w:rsidRPr="001508F7">
          <w:rPr>
            <w:rFonts w:cs="Arial"/>
            <w:sz w:val="24"/>
            <w:szCs w:val="24"/>
          </w:rPr>
          <w:tab/>
          <w:delText>Lanza, R.</w:delText>
        </w:r>
        <w:r w:rsidR="00E9261C" w:rsidRPr="001508F7">
          <w:rPr>
            <w:rFonts w:cs="Arial"/>
            <w:sz w:val="24"/>
            <w:szCs w:val="24"/>
          </w:rPr>
          <w:delText>,</w:delText>
        </w:r>
        <w:r w:rsidRPr="001508F7">
          <w:rPr>
            <w:rFonts w:cs="Arial"/>
            <w:sz w:val="24"/>
            <w:szCs w:val="24"/>
          </w:rPr>
          <w:delText xml:space="preserve"> Langer, R</w:delText>
        </w:r>
        <w:r w:rsidR="00E9261C" w:rsidRPr="001508F7">
          <w:rPr>
            <w:rFonts w:cs="Arial"/>
            <w:sz w:val="24"/>
            <w:szCs w:val="24"/>
          </w:rPr>
          <w:delText>,</w:delText>
        </w:r>
        <w:r w:rsidRPr="001508F7">
          <w:rPr>
            <w:rFonts w:cs="Arial"/>
            <w:sz w:val="24"/>
            <w:szCs w:val="24"/>
          </w:rPr>
          <w:delText>.</w:delText>
        </w:r>
      </w:del>
      <w:ins w:id="170" w:author="Corinna Moll" w:date="2013-02-18T09:56:00Z">
        <w:r w:rsidRPr="001508F7">
          <w:rPr>
            <w:rFonts w:cs="Arial"/>
            <w:sz w:val="24"/>
            <w:szCs w:val="24"/>
          </w:rPr>
          <w:t>2.</w:t>
        </w:r>
        <w:r w:rsidRPr="001508F7">
          <w:rPr>
            <w:rFonts w:cs="Arial"/>
            <w:sz w:val="24"/>
            <w:szCs w:val="24"/>
          </w:rPr>
          <w:tab/>
        </w:r>
        <w:proofErr w:type="spellStart"/>
        <w:r w:rsidRPr="001508F7">
          <w:rPr>
            <w:rFonts w:cs="Arial"/>
            <w:sz w:val="24"/>
            <w:szCs w:val="24"/>
          </w:rPr>
          <w:t>Pusch</w:t>
        </w:r>
        <w:proofErr w:type="spellEnd"/>
        <w:r w:rsidRPr="001508F7">
          <w:rPr>
            <w:rFonts w:cs="Arial"/>
            <w:sz w:val="24"/>
            <w:szCs w:val="24"/>
          </w:rPr>
          <w:t>, J.</w:t>
        </w:r>
        <w:r w:rsidR="009214A6" w:rsidRPr="001508F7">
          <w:rPr>
            <w:rFonts w:cs="Arial"/>
            <w:sz w:val="24"/>
            <w:szCs w:val="24"/>
          </w:rPr>
          <w:t>,</w:t>
        </w:r>
        <w:r w:rsidRPr="001508F7">
          <w:rPr>
            <w:rFonts w:cs="Arial"/>
            <w:sz w:val="24"/>
            <w:szCs w:val="24"/>
          </w:rPr>
          <w:t xml:space="preserve"> </w:t>
        </w:r>
        <w:proofErr w:type="spellStart"/>
        <w:r w:rsidRPr="001508F7">
          <w:rPr>
            <w:rFonts w:cs="Arial"/>
            <w:sz w:val="24"/>
            <w:szCs w:val="24"/>
          </w:rPr>
          <w:t>Votteler</w:t>
        </w:r>
        <w:proofErr w:type="spellEnd"/>
        <w:r w:rsidRPr="001508F7">
          <w:rPr>
            <w:rFonts w:cs="Arial"/>
            <w:sz w:val="24"/>
            <w:szCs w:val="24"/>
          </w:rPr>
          <w:t>, M.</w:t>
        </w:r>
        <w:r w:rsidRPr="001508F7">
          <w:rPr>
            <w:rFonts w:cs="Arial"/>
            <w:i/>
            <w:sz w:val="24"/>
            <w:szCs w:val="24"/>
          </w:rPr>
          <w:t xml:space="preserve"> et al. </w:t>
        </w:r>
        <w:proofErr w:type="gramStart"/>
        <w:r w:rsidRPr="00396656">
          <w:rPr>
            <w:rFonts w:cs="Arial"/>
            <w:sz w:val="24"/>
            <w:szCs w:val="24"/>
          </w:rPr>
          <w:t xml:space="preserve">The physiological performance of a three-dimensional model that mimics the microenvironment of the small intestine, </w:t>
        </w:r>
        <w:r w:rsidRPr="00396656">
          <w:rPr>
            <w:rFonts w:cs="Arial"/>
            <w:i/>
            <w:sz w:val="24"/>
            <w:szCs w:val="24"/>
          </w:rPr>
          <w:t xml:space="preserve">Biomaterials </w:t>
        </w:r>
        <w:r w:rsidRPr="00396656">
          <w:rPr>
            <w:rFonts w:cs="Arial"/>
            <w:b/>
            <w:sz w:val="24"/>
            <w:szCs w:val="24"/>
          </w:rPr>
          <w:t xml:space="preserve">32, </w:t>
        </w:r>
        <w:r w:rsidRPr="00396656">
          <w:rPr>
            <w:rFonts w:cs="Arial"/>
            <w:sz w:val="24"/>
            <w:szCs w:val="24"/>
          </w:rPr>
          <w:t>7469–7478 (2011).</w:t>
        </w:r>
        <w:proofErr w:type="gramEnd"/>
      </w:ins>
    </w:p>
    <w:p w14:paraId="00692ED1" w14:textId="77777777"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ins w:id="171" w:author="Corinna Moll" w:date="2013-02-18T09:56:00Z">
        <w:r w:rsidRPr="00396656">
          <w:rPr>
            <w:rFonts w:cs="Arial"/>
            <w:sz w:val="24"/>
            <w:szCs w:val="24"/>
          </w:rPr>
          <w:t>3</w:t>
        </w:r>
      </w:ins>
      <w:moveToRangeStart w:id="172" w:author="Corinna Moll" w:date="2013-02-18T09:56:00Z" w:name="move348944729"/>
      <w:moveTo w:id="173" w:author="Corinna Moll" w:date="2013-02-18T09:56:00Z">
        <w:r w:rsidRPr="00396656">
          <w:rPr>
            <w:rFonts w:cs="Arial"/>
            <w:sz w:val="24"/>
            <w:szCs w:val="24"/>
          </w:rPr>
          <w:t>.</w:t>
        </w:r>
        <w:r w:rsidRPr="00396656">
          <w:rPr>
            <w:rFonts w:cs="Arial"/>
            <w:sz w:val="24"/>
            <w:szCs w:val="24"/>
          </w:rPr>
          <w:tab/>
        </w:r>
        <w:proofErr w:type="spellStart"/>
        <w:r w:rsidRPr="00396656">
          <w:rPr>
            <w:rFonts w:cs="Arial"/>
            <w:sz w:val="24"/>
            <w:szCs w:val="24"/>
          </w:rPr>
          <w:t>Schanz</w:t>
        </w:r>
        <w:proofErr w:type="spellEnd"/>
        <w:r w:rsidRPr="00396656">
          <w:rPr>
            <w:rFonts w:cs="Arial"/>
            <w:sz w:val="24"/>
            <w:szCs w:val="24"/>
          </w:rPr>
          <w:t>, J.</w:t>
        </w:r>
        <w:r w:rsidR="009214A6">
          <w:rPr>
            <w:rFonts w:cs="Arial"/>
            <w:sz w:val="24"/>
            <w:szCs w:val="24"/>
          </w:rPr>
          <w:t>,</w:t>
        </w:r>
        <w:r w:rsidRPr="00396656">
          <w:rPr>
            <w:rFonts w:cs="Arial"/>
            <w:sz w:val="24"/>
            <w:szCs w:val="24"/>
          </w:rPr>
          <w:t xml:space="preserve"> </w:t>
        </w:r>
        <w:proofErr w:type="spellStart"/>
        <w:r w:rsidRPr="00396656">
          <w:rPr>
            <w:rFonts w:cs="Arial"/>
            <w:sz w:val="24"/>
            <w:szCs w:val="24"/>
          </w:rPr>
          <w:t>Pusch</w:t>
        </w:r>
        <w:proofErr w:type="spellEnd"/>
        <w:r w:rsidRPr="00396656">
          <w:rPr>
            <w:rFonts w:cs="Arial"/>
            <w:sz w:val="24"/>
            <w:szCs w:val="24"/>
          </w:rPr>
          <w:t>, J.</w:t>
        </w:r>
        <w:r w:rsidR="009214A6">
          <w:rPr>
            <w:rFonts w:cs="Arial"/>
            <w:sz w:val="24"/>
            <w:szCs w:val="24"/>
          </w:rPr>
          <w:t>,</w:t>
        </w:r>
        <w:r w:rsidRPr="00396656">
          <w:rPr>
            <w:rFonts w:cs="Arial"/>
            <w:sz w:val="24"/>
            <w:szCs w:val="24"/>
          </w:rPr>
          <w:t xml:space="preserve"> </w:t>
        </w:r>
        <w:proofErr w:type="spellStart"/>
        <w:r w:rsidRPr="00396656">
          <w:rPr>
            <w:rFonts w:cs="Arial"/>
            <w:sz w:val="24"/>
            <w:szCs w:val="24"/>
          </w:rPr>
          <w:t>Hansmann</w:t>
        </w:r>
        <w:proofErr w:type="spellEnd"/>
        <w:r w:rsidRPr="00396656">
          <w:rPr>
            <w:rFonts w:cs="Arial"/>
            <w:sz w:val="24"/>
            <w:szCs w:val="24"/>
          </w:rPr>
          <w:t>, J.</w:t>
        </w:r>
        <w:r w:rsidR="009214A6">
          <w:rPr>
            <w:rFonts w:cs="Arial"/>
            <w:sz w:val="24"/>
            <w:szCs w:val="24"/>
          </w:rPr>
          <w:t>,</w:t>
        </w:r>
        <w:r w:rsidRPr="00396656">
          <w:rPr>
            <w:rFonts w:cs="Arial"/>
            <w:sz w:val="24"/>
            <w:szCs w:val="24"/>
          </w:rPr>
          <w:t xml:space="preserve"> Walles, H. </w:t>
        </w:r>
        <w:proofErr w:type="spellStart"/>
        <w:r w:rsidRPr="00396656">
          <w:rPr>
            <w:rFonts w:cs="Arial"/>
            <w:sz w:val="24"/>
            <w:szCs w:val="24"/>
          </w:rPr>
          <w:t>Vascularised</w:t>
        </w:r>
        <w:proofErr w:type="spellEnd"/>
        <w:r w:rsidRPr="00396656">
          <w:rPr>
            <w:rFonts w:cs="Arial"/>
            <w:sz w:val="24"/>
            <w:szCs w:val="24"/>
          </w:rPr>
          <w:t xml:space="preserve"> human tissue models: a new approach for the refinement of biomedical research, </w:t>
        </w:r>
        <w:r w:rsidRPr="00396656">
          <w:rPr>
            <w:rFonts w:cs="Arial"/>
            <w:i/>
            <w:sz w:val="24"/>
            <w:szCs w:val="24"/>
          </w:rPr>
          <w:t xml:space="preserve">J. </w:t>
        </w:r>
        <w:proofErr w:type="spellStart"/>
        <w:r w:rsidRPr="00396656">
          <w:rPr>
            <w:rFonts w:cs="Arial"/>
            <w:i/>
            <w:sz w:val="24"/>
            <w:szCs w:val="24"/>
          </w:rPr>
          <w:t>Biotechnol</w:t>
        </w:r>
        <w:proofErr w:type="spellEnd"/>
        <w:r w:rsidRPr="00396656">
          <w:rPr>
            <w:rFonts w:cs="Arial"/>
            <w:i/>
            <w:sz w:val="24"/>
            <w:szCs w:val="24"/>
          </w:rPr>
          <w:t xml:space="preserve">. </w:t>
        </w:r>
        <w:proofErr w:type="gramStart"/>
        <w:r w:rsidRPr="00396656">
          <w:rPr>
            <w:rFonts w:cs="Arial"/>
            <w:b/>
            <w:sz w:val="24"/>
            <w:szCs w:val="24"/>
          </w:rPr>
          <w:t xml:space="preserve">148, </w:t>
        </w:r>
        <w:r w:rsidRPr="00396656">
          <w:rPr>
            <w:rFonts w:cs="Arial"/>
            <w:sz w:val="24"/>
            <w:szCs w:val="24"/>
          </w:rPr>
          <w:t>56–63 (2010).</w:t>
        </w:r>
      </w:moveTo>
      <w:proofErr w:type="gramEnd"/>
    </w:p>
    <w:moveToRangeEnd w:id="172"/>
    <w:p w14:paraId="5E35C763" w14:textId="77777777"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ins w:id="174" w:author="Corinna Moll" w:date="2013-02-18T09:56:00Z">
        <w:r w:rsidRPr="00396656">
          <w:rPr>
            <w:rFonts w:cs="Arial"/>
            <w:sz w:val="24"/>
            <w:szCs w:val="24"/>
          </w:rPr>
          <w:t>4.</w:t>
        </w:r>
        <w:r w:rsidRPr="00396656">
          <w:rPr>
            <w:rFonts w:cs="Arial"/>
            <w:sz w:val="24"/>
            <w:szCs w:val="24"/>
          </w:rPr>
          <w:tab/>
        </w:r>
        <w:proofErr w:type="spellStart"/>
        <w:r w:rsidRPr="00396656">
          <w:rPr>
            <w:rFonts w:cs="Arial"/>
            <w:sz w:val="24"/>
            <w:szCs w:val="24"/>
          </w:rPr>
          <w:t>Lanza</w:t>
        </w:r>
        <w:proofErr w:type="spellEnd"/>
        <w:r w:rsidRPr="00396656">
          <w:rPr>
            <w:rFonts w:cs="Arial"/>
            <w:sz w:val="24"/>
            <w:szCs w:val="24"/>
          </w:rPr>
          <w:t>, R.</w:t>
        </w:r>
        <w:r w:rsidR="009214A6">
          <w:rPr>
            <w:rFonts w:cs="Arial"/>
            <w:sz w:val="24"/>
            <w:szCs w:val="24"/>
          </w:rPr>
          <w:t>,</w:t>
        </w:r>
        <w:r w:rsidRPr="00396656">
          <w:rPr>
            <w:rFonts w:cs="Arial"/>
            <w:sz w:val="24"/>
            <w:szCs w:val="24"/>
          </w:rPr>
          <w:t xml:space="preserve"> Langer, R.</w:t>
        </w:r>
        <w:r w:rsidR="009214A6">
          <w:rPr>
            <w:rFonts w:cs="Arial"/>
            <w:sz w:val="24"/>
            <w:szCs w:val="24"/>
          </w:rPr>
          <w:t>,</w:t>
        </w:r>
      </w:ins>
      <w:r w:rsidRPr="00396656">
        <w:rPr>
          <w:rFonts w:cs="Arial"/>
          <w:sz w:val="24"/>
          <w:szCs w:val="24"/>
        </w:rPr>
        <w:t xml:space="preserve"> </w:t>
      </w:r>
      <w:proofErr w:type="spellStart"/>
      <w:r w:rsidRPr="00396656">
        <w:rPr>
          <w:rFonts w:cs="Arial"/>
          <w:sz w:val="24"/>
          <w:szCs w:val="24"/>
        </w:rPr>
        <w:t>Vacanti</w:t>
      </w:r>
      <w:proofErr w:type="spellEnd"/>
      <w:r w:rsidRPr="00396656">
        <w:rPr>
          <w:rFonts w:cs="Arial"/>
          <w:sz w:val="24"/>
          <w:szCs w:val="24"/>
        </w:rPr>
        <w:t xml:space="preserve">, J. </w:t>
      </w:r>
      <w:r w:rsidRPr="00396656">
        <w:rPr>
          <w:rFonts w:cs="Arial"/>
          <w:i/>
          <w:sz w:val="24"/>
          <w:szCs w:val="24"/>
        </w:rPr>
        <w:t xml:space="preserve">Principles of tissue engineering. </w:t>
      </w:r>
      <w:proofErr w:type="gramStart"/>
      <w:r w:rsidRPr="00396656">
        <w:rPr>
          <w:rFonts w:cs="Arial"/>
          <w:sz w:val="24"/>
          <w:szCs w:val="24"/>
        </w:rPr>
        <w:t>3rd ed. (Elsevier Academic Press, Burlington, MA, 2007).</w:t>
      </w:r>
      <w:proofErr w:type="gramEnd"/>
    </w:p>
    <w:p w14:paraId="502F1B66" w14:textId="0E43FE03"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75" w:author="Corinna Moll" w:date="2013-02-18T09:56:00Z">
        <w:r w:rsidRPr="00396656">
          <w:rPr>
            <w:rFonts w:cs="Arial"/>
            <w:sz w:val="24"/>
            <w:szCs w:val="24"/>
          </w:rPr>
          <w:delText>3</w:delText>
        </w:r>
      </w:del>
      <w:ins w:id="176" w:author="Corinna Moll" w:date="2013-02-18T09:56:00Z">
        <w:r w:rsidRPr="00396656">
          <w:rPr>
            <w:rFonts w:cs="Arial"/>
            <w:sz w:val="24"/>
            <w:szCs w:val="24"/>
          </w:rPr>
          <w:t>5</w:t>
        </w:r>
      </w:ins>
      <w:r w:rsidRPr="00396656">
        <w:rPr>
          <w:rFonts w:cs="Arial"/>
          <w:sz w:val="24"/>
          <w:szCs w:val="24"/>
        </w:rPr>
        <w:t>.</w:t>
      </w:r>
      <w:r w:rsidRPr="00396656">
        <w:rPr>
          <w:rFonts w:cs="Arial"/>
          <w:sz w:val="24"/>
          <w:szCs w:val="24"/>
        </w:rPr>
        <w:tab/>
        <w:t>Barron, V.</w:t>
      </w:r>
      <w:r w:rsidR="009214A6">
        <w:rPr>
          <w:rFonts w:cs="Arial"/>
          <w:sz w:val="24"/>
          <w:szCs w:val="24"/>
        </w:rPr>
        <w:t>,</w:t>
      </w:r>
      <w:r w:rsidRPr="00396656">
        <w:rPr>
          <w:rFonts w:cs="Arial"/>
          <w:sz w:val="24"/>
          <w:szCs w:val="24"/>
        </w:rPr>
        <w:t xml:space="preserve"> Lyons, E.</w:t>
      </w:r>
      <w:r w:rsidR="009214A6">
        <w:rPr>
          <w:rFonts w:cs="Arial"/>
          <w:sz w:val="24"/>
          <w:szCs w:val="24"/>
        </w:rPr>
        <w:t>,</w:t>
      </w:r>
      <w:r w:rsidRPr="00396656">
        <w:rPr>
          <w:rFonts w:cs="Arial"/>
          <w:sz w:val="24"/>
          <w:szCs w:val="24"/>
        </w:rPr>
        <w:t xml:space="preserve"> </w:t>
      </w:r>
      <w:proofErr w:type="spellStart"/>
      <w:r w:rsidRPr="00396656">
        <w:rPr>
          <w:rFonts w:cs="Arial"/>
          <w:sz w:val="24"/>
          <w:szCs w:val="24"/>
        </w:rPr>
        <w:t>Stenson</w:t>
      </w:r>
      <w:proofErr w:type="spellEnd"/>
      <w:r w:rsidRPr="00396656">
        <w:rPr>
          <w:rFonts w:cs="Arial"/>
          <w:sz w:val="24"/>
          <w:szCs w:val="24"/>
        </w:rPr>
        <w:t>-Cox, C.</w:t>
      </w:r>
      <w:r w:rsidR="009214A6">
        <w:rPr>
          <w:rFonts w:cs="Arial"/>
          <w:sz w:val="24"/>
          <w:szCs w:val="24"/>
        </w:rPr>
        <w:t>,</w:t>
      </w:r>
      <w:r w:rsidRPr="00396656">
        <w:rPr>
          <w:rFonts w:cs="Arial"/>
          <w:sz w:val="24"/>
          <w:szCs w:val="24"/>
        </w:rPr>
        <w:t xml:space="preserve"> McHugh, P. E.</w:t>
      </w:r>
      <w:r w:rsidR="009214A6">
        <w:rPr>
          <w:rFonts w:cs="Arial"/>
          <w:sz w:val="24"/>
          <w:szCs w:val="24"/>
        </w:rPr>
        <w:t>,</w:t>
      </w:r>
      <w:r w:rsidRPr="00396656">
        <w:rPr>
          <w:rFonts w:cs="Arial"/>
          <w:sz w:val="24"/>
          <w:szCs w:val="24"/>
        </w:rPr>
        <w:t xml:space="preserve"> </w:t>
      </w:r>
      <w:proofErr w:type="spellStart"/>
      <w:r w:rsidRPr="00396656">
        <w:rPr>
          <w:rFonts w:cs="Arial"/>
          <w:sz w:val="24"/>
          <w:szCs w:val="24"/>
        </w:rPr>
        <w:t>Pandit</w:t>
      </w:r>
      <w:proofErr w:type="spellEnd"/>
      <w:r w:rsidRPr="00396656">
        <w:rPr>
          <w:rFonts w:cs="Arial"/>
          <w:sz w:val="24"/>
          <w:szCs w:val="24"/>
        </w:rPr>
        <w:t xml:space="preserve">, A. Bioreactors for cardiovascular cell and tissue growth: a review, </w:t>
      </w:r>
      <w:r w:rsidRPr="00396656">
        <w:rPr>
          <w:rFonts w:cs="Arial"/>
          <w:i/>
          <w:sz w:val="24"/>
          <w:szCs w:val="24"/>
        </w:rPr>
        <w:t xml:space="preserve">Ann Biomed </w:t>
      </w:r>
      <w:proofErr w:type="spellStart"/>
      <w:r w:rsidRPr="00396656">
        <w:rPr>
          <w:rFonts w:cs="Arial"/>
          <w:i/>
          <w:sz w:val="24"/>
          <w:szCs w:val="24"/>
        </w:rPr>
        <w:t>Eng</w:t>
      </w:r>
      <w:proofErr w:type="spellEnd"/>
      <w:r w:rsidRPr="00396656">
        <w:rPr>
          <w:rFonts w:cs="Arial"/>
          <w:i/>
          <w:sz w:val="24"/>
          <w:szCs w:val="24"/>
        </w:rPr>
        <w:t xml:space="preserve"> </w:t>
      </w:r>
      <w:r w:rsidRPr="00396656">
        <w:rPr>
          <w:rFonts w:cs="Arial"/>
          <w:b/>
          <w:sz w:val="24"/>
          <w:szCs w:val="24"/>
        </w:rPr>
        <w:t xml:space="preserve">31, </w:t>
      </w:r>
      <w:r w:rsidRPr="00396656">
        <w:rPr>
          <w:rFonts w:cs="Arial"/>
          <w:sz w:val="24"/>
          <w:szCs w:val="24"/>
        </w:rPr>
        <w:t>1017–1030 (2003).</w:t>
      </w:r>
    </w:p>
    <w:p w14:paraId="3A3AF8A3" w14:textId="61747F4C"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77" w:author="Corinna Moll" w:date="2013-02-18T09:56:00Z">
        <w:r w:rsidRPr="00396656">
          <w:rPr>
            <w:rFonts w:cs="Arial"/>
            <w:sz w:val="24"/>
            <w:szCs w:val="24"/>
          </w:rPr>
          <w:delText>4</w:delText>
        </w:r>
      </w:del>
      <w:ins w:id="178" w:author="Corinna Moll" w:date="2013-02-18T09:56:00Z">
        <w:r w:rsidRPr="00396656">
          <w:rPr>
            <w:rFonts w:cs="Arial"/>
            <w:sz w:val="24"/>
            <w:szCs w:val="24"/>
          </w:rPr>
          <w:t>6</w:t>
        </w:r>
      </w:ins>
      <w:r w:rsidRPr="00396656">
        <w:rPr>
          <w:rFonts w:cs="Arial"/>
          <w:sz w:val="24"/>
          <w:szCs w:val="24"/>
        </w:rPr>
        <w:t>.</w:t>
      </w:r>
      <w:r w:rsidRPr="00396656">
        <w:rPr>
          <w:rFonts w:cs="Arial"/>
          <w:sz w:val="24"/>
          <w:szCs w:val="24"/>
        </w:rPr>
        <w:tab/>
        <w:t>Martin, I.</w:t>
      </w:r>
      <w:r w:rsidR="009214A6">
        <w:rPr>
          <w:rFonts w:cs="Arial"/>
          <w:sz w:val="24"/>
          <w:szCs w:val="24"/>
        </w:rPr>
        <w:t>,</w:t>
      </w:r>
      <w:r w:rsidRPr="00396656">
        <w:rPr>
          <w:rFonts w:cs="Arial"/>
          <w:sz w:val="24"/>
          <w:szCs w:val="24"/>
        </w:rPr>
        <w:t xml:space="preserve"> Wendt, D.</w:t>
      </w:r>
      <w:r w:rsidR="009214A6">
        <w:rPr>
          <w:rFonts w:cs="Arial"/>
          <w:sz w:val="24"/>
          <w:szCs w:val="24"/>
        </w:rPr>
        <w:t>,</w:t>
      </w:r>
      <w:r w:rsidRPr="00396656">
        <w:rPr>
          <w:rFonts w:cs="Arial"/>
          <w:sz w:val="24"/>
          <w:szCs w:val="24"/>
        </w:rPr>
        <w:t xml:space="preserve"> </w:t>
      </w:r>
      <w:proofErr w:type="spellStart"/>
      <w:r w:rsidRPr="00396656">
        <w:rPr>
          <w:rFonts w:cs="Arial"/>
          <w:sz w:val="24"/>
          <w:szCs w:val="24"/>
        </w:rPr>
        <w:t>Heberer</w:t>
      </w:r>
      <w:proofErr w:type="spellEnd"/>
      <w:r w:rsidRPr="00396656">
        <w:rPr>
          <w:rFonts w:cs="Arial"/>
          <w:sz w:val="24"/>
          <w:szCs w:val="24"/>
        </w:rPr>
        <w:t xml:space="preserve">, M. </w:t>
      </w:r>
      <w:proofErr w:type="gramStart"/>
      <w:r w:rsidRPr="00396656">
        <w:rPr>
          <w:rFonts w:cs="Arial"/>
          <w:sz w:val="24"/>
          <w:szCs w:val="24"/>
        </w:rPr>
        <w:t xml:space="preserve">The role of bioreactors in tissue engineering, </w:t>
      </w:r>
      <w:r w:rsidRPr="00396656">
        <w:rPr>
          <w:rFonts w:cs="Arial"/>
          <w:i/>
          <w:sz w:val="24"/>
          <w:szCs w:val="24"/>
        </w:rPr>
        <w:t xml:space="preserve">Trends </w:t>
      </w:r>
      <w:proofErr w:type="spellStart"/>
      <w:r w:rsidRPr="00396656">
        <w:rPr>
          <w:rFonts w:cs="Arial"/>
          <w:i/>
          <w:sz w:val="24"/>
          <w:szCs w:val="24"/>
        </w:rPr>
        <w:t>Biotechnol</w:t>
      </w:r>
      <w:proofErr w:type="spellEnd"/>
      <w:r w:rsidRPr="00396656">
        <w:rPr>
          <w:rFonts w:cs="Arial"/>
          <w:i/>
          <w:sz w:val="24"/>
          <w:szCs w:val="24"/>
        </w:rPr>
        <w:t>.</w:t>
      </w:r>
      <w:proofErr w:type="gramEnd"/>
      <w:r w:rsidRPr="00396656">
        <w:rPr>
          <w:rFonts w:cs="Arial"/>
          <w:i/>
          <w:sz w:val="24"/>
          <w:szCs w:val="24"/>
        </w:rPr>
        <w:t xml:space="preserve"> </w:t>
      </w:r>
      <w:proofErr w:type="gramStart"/>
      <w:r w:rsidRPr="00396656">
        <w:rPr>
          <w:rFonts w:cs="Arial"/>
          <w:b/>
          <w:sz w:val="24"/>
          <w:szCs w:val="24"/>
        </w:rPr>
        <w:t xml:space="preserve">22, </w:t>
      </w:r>
      <w:r w:rsidRPr="00396656">
        <w:rPr>
          <w:rFonts w:cs="Arial"/>
          <w:sz w:val="24"/>
          <w:szCs w:val="24"/>
        </w:rPr>
        <w:t>80–86 (2004).</w:t>
      </w:r>
      <w:proofErr w:type="gramEnd"/>
    </w:p>
    <w:p w14:paraId="0361643A" w14:textId="4D446804"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79" w:author="Corinna Moll" w:date="2013-02-18T09:56:00Z">
        <w:r w:rsidRPr="00396656">
          <w:rPr>
            <w:rFonts w:cs="Arial"/>
            <w:sz w:val="24"/>
            <w:szCs w:val="24"/>
          </w:rPr>
          <w:delText>5</w:delText>
        </w:r>
      </w:del>
      <w:ins w:id="180" w:author="Corinna Moll" w:date="2013-02-18T09:56:00Z">
        <w:r w:rsidRPr="00396656">
          <w:rPr>
            <w:rFonts w:cs="Arial"/>
            <w:sz w:val="24"/>
            <w:szCs w:val="24"/>
          </w:rPr>
          <w:t>7</w:t>
        </w:r>
      </w:ins>
      <w:r w:rsidRPr="00396656">
        <w:rPr>
          <w:rFonts w:cs="Arial"/>
          <w:sz w:val="24"/>
          <w:szCs w:val="24"/>
        </w:rPr>
        <w:t>.</w:t>
      </w:r>
      <w:r w:rsidRPr="00396656">
        <w:rPr>
          <w:rFonts w:cs="Arial"/>
          <w:sz w:val="24"/>
          <w:szCs w:val="24"/>
        </w:rPr>
        <w:tab/>
      </w:r>
      <w:proofErr w:type="spellStart"/>
      <w:r w:rsidRPr="00396656">
        <w:rPr>
          <w:rFonts w:cs="Arial"/>
          <w:sz w:val="24"/>
          <w:szCs w:val="24"/>
        </w:rPr>
        <w:t>Mertsching</w:t>
      </w:r>
      <w:proofErr w:type="spellEnd"/>
      <w:r w:rsidRPr="00396656">
        <w:rPr>
          <w:rFonts w:cs="Arial"/>
          <w:sz w:val="24"/>
          <w:szCs w:val="24"/>
        </w:rPr>
        <w:t>, H.</w:t>
      </w:r>
      <w:r w:rsidR="009214A6">
        <w:rPr>
          <w:rFonts w:cs="Arial"/>
          <w:sz w:val="24"/>
          <w:szCs w:val="24"/>
        </w:rPr>
        <w:t>,</w:t>
      </w:r>
      <w:r w:rsidRPr="00396656">
        <w:rPr>
          <w:rFonts w:cs="Arial"/>
          <w:sz w:val="24"/>
          <w:szCs w:val="24"/>
        </w:rPr>
        <w:t xml:space="preserve"> Walles, T.</w:t>
      </w:r>
      <w:r w:rsidR="009214A6">
        <w:rPr>
          <w:rFonts w:cs="Arial"/>
          <w:sz w:val="24"/>
          <w:szCs w:val="24"/>
        </w:rPr>
        <w:t>,</w:t>
      </w:r>
      <w:r w:rsidRPr="00396656">
        <w:rPr>
          <w:rFonts w:cs="Arial"/>
          <w:sz w:val="24"/>
          <w:szCs w:val="24"/>
        </w:rPr>
        <w:t xml:space="preserve"> Hofmann, M.</w:t>
      </w:r>
      <w:r w:rsidR="009214A6">
        <w:rPr>
          <w:rFonts w:cs="Arial"/>
          <w:sz w:val="24"/>
          <w:szCs w:val="24"/>
        </w:rPr>
        <w:t>,</w:t>
      </w:r>
      <w:r w:rsidRPr="00396656">
        <w:rPr>
          <w:rFonts w:cs="Arial"/>
          <w:sz w:val="24"/>
          <w:szCs w:val="24"/>
        </w:rPr>
        <w:t xml:space="preserve"> </w:t>
      </w:r>
      <w:proofErr w:type="spellStart"/>
      <w:r w:rsidRPr="00396656">
        <w:rPr>
          <w:rFonts w:cs="Arial"/>
          <w:sz w:val="24"/>
          <w:szCs w:val="24"/>
        </w:rPr>
        <w:t>Schanz</w:t>
      </w:r>
      <w:proofErr w:type="spellEnd"/>
      <w:r w:rsidRPr="00396656">
        <w:rPr>
          <w:rFonts w:cs="Arial"/>
          <w:sz w:val="24"/>
          <w:szCs w:val="24"/>
        </w:rPr>
        <w:t>, J.</w:t>
      </w:r>
      <w:r w:rsidR="009214A6">
        <w:rPr>
          <w:rFonts w:cs="Arial"/>
          <w:sz w:val="24"/>
          <w:szCs w:val="24"/>
        </w:rPr>
        <w:t>,</w:t>
      </w:r>
      <w:r w:rsidRPr="00396656">
        <w:rPr>
          <w:rFonts w:cs="Arial"/>
          <w:sz w:val="24"/>
          <w:szCs w:val="24"/>
        </w:rPr>
        <w:t xml:space="preserve"> Knapp, W. H. Engineering of a vascularized scaffold for artificial tissue and organ generation, </w:t>
      </w:r>
      <w:r w:rsidRPr="00396656">
        <w:rPr>
          <w:rFonts w:cs="Arial"/>
          <w:i/>
          <w:sz w:val="24"/>
          <w:szCs w:val="24"/>
        </w:rPr>
        <w:t xml:space="preserve">Biomaterials </w:t>
      </w:r>
      <w:r w:rsidRPr="00396656">
        <w:rPr>
          <w:rFonts w:cs="Arial"/>
          <w:b/>
          <w:sz w:val="24"/>
          <w:szCs w:val="24"/>
        </w:rPr>
        <w:t xml:space="preserve">26, </w:t>
      </w:r>
      <w:r w:rsidRPr="00396656">
        <w:rPr>
          <w:rFonts w:cs="Arial"/>
          <w:sz w:val="24"/>
          <w:szCs w:val="24"/>
        </w:rPr>
        <w:t>6610–6617 (2005).</w:t>
      </w:r>
    </w:p>
    <w:p w14:paraId="324DF520" w14:textId="77777777"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81" w:author="Corinna Moll" w:date="2013-02-18T09:56:00Z">
        <w:r w:rsidRPr="00396656">
          <w:rPr>
            <w:rFonts w:cs="Arial"/>
            <w:sz w:val="24"/>
            <w:szCs w:val="24"/>
          </w:rPr>
          <w:delText>6</w:delText>
        </w:r>
      </w:del>
      <w:ins w:id="182" w:author="Corinna Moll" w:date="2013-02-18T09:56:00Z">
        <w:r w:rsidRPr="00396656">
          <w:rPr>
            <w:rFonts w:cs="Arial"/>
            <w:sz w:val="24"/>
            <w:szCs w:val="24"/>
          </w:rPr>
          <w:t>8</w:t>
        </w:r>
      </w:ins>
      <w:moveFromRangeStart w:id="183" w:author="Corinna Moll" w:date="2013-02-18T09:56:00Z" w:name="move348944729"/>
      <w:moveFrom w:id="184" w:author="Corinna Moll" w:date="2013-02-18T09:56:00Z">
        <w:r w:rsidRPr="00396656">
          <w:rPr>
            <w:rFonts w:cs="Arial"/>
            <w:sz w:val="24"/>
            <w:szCs w:val="24"/>
          </w:rPr>
          <w:t>.</w:t>
        </w:r>
        <w:r w:rsidRPr="00396656">
          <w:rPr>
            <w:rFonts w:cs="Arial"/>
            <w:sz w:val="24"/>
            <w:szCs w:val="24"/>
          </w:rPr>
          <w:tab/>
          <w:t>Schanz, J.</w:t>
        </w:r>
        <w:r w:rsidR="009214A6">
          <w:rPr>
            <w:rFonts w:cs="Arial"/>
            <w:sz w:val="24"/>
            <w:szCs w:val="24"/>
          </w:rPr>
          <w:t>,</w:t>
        </w:r>
        <w:r w:rsidRPr="00396656">
          <w:rPr>
            <w:rFonts w:cs="Arial"/>
            <w:sz w:val="24"/>
            <w:szCs w:val="24"/>
          </w:rPr>
          <w:t xml:space="preserve"> Pusch, J.</w:t>
        </w:r>
        <w:r w:rsidR="009214A6">
          <w:rPr>
            <w:rFonts w:cs="Arial"/>
            <w:sz w:val="24"/>
            <w:szCs w:val="24"/>
          </w:rPr>
          <w:t>,</w:t>
        </w:r>
        <w:r w:rsidRPr="00396656">
          <w:rPr>
            <w:rFonts w:cs="Arial"/>
            <w:sz w:val="24"/>
            <w:szCs w:val="24"/>
          </w:rPr>
          <w:t xml:space="preserve"> Hansmann, J.</w:t>
        </w:r>
        <w:r w:rsidR="009214A6">
          <w:rPr>
            <w:rFonts w:cs="Arial"/>
            <w:sz w:val="24"/>
            <w:szCs w:val="24"/>
          </w:rPr>
          <w:t>,</w:t>
        </w:r>
        <w:r w:rsidRPr="00396656">
          <w:rPr>
            <w:rFonts w:cs="Arial"/>
            <w:sz w:val="24"/>
            <w:szCs w:val="24"/>
          </w:rPr>
          <w:t xml:space="preserve"> Walles, H. Vascularised human tissue models: a new approach for the refinement of biomedical research, </w:t>
        </w:r>
        <w:r w:rsidRPr="00396656">
          <w:rPr>
            <w:rFonts w:cs="Arial"/>
            <w:i/>
            <w:sz w:val="24"/>
            <w:szCs w:val="24"/>
          </w:rPr>
          <w:t xml:space="preserve">J. Biotechnol. </w:t>
        </w:r>
        <w:r w:rsidRPr="00396656">
          <w:rPr>
            <w:rFonts w:cs="Arial"/>
            <w:b/>
            <w:sz w:val="24"/>
            <w:szCs w:val="24"/>
          </w:rPr>
          <w:t xml:space="preserve">148, </w:t>
        </w:r>
        <w:r w:rsidRPr="00396656">
          <w:rPr>
            <w:rFonts w:cs="Arial"/>
            <w:sz w:val="24"/>
            <w:szCs w:val="24"/>
          </w:rPr>
          <w:t>56–63 (2010).</w:t>
        </w:r>
      </w:moveFrom>
    </w:p>
    <w:moveFromRangeEnd w:id="183"/>
    <w:p w14:paraId="4A4EC4D6" w14:textId="73C19A53"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85" w:author="Corinna Moll" w:date="2013-02-18T09:56:00Z">
        <w:r w:rsidRPr="00396656">
          <w:rPr>
            <w:rFonts w:cs="Arial"/>
            <w:sz w:val="24"/>
            <w:szCs w:val="24"/>
          </w:rPr>
          <w:delText>7</w:delText>
        </w:r>
      </w:del>
      <w:r w:rsidRPr="00396656">
        <w:rPr>
          <w:rFonts w:cs="Arial"/>
          <w:sz w:val="24"/>
          <w:szCs w:val="24"/>
        </w:rPr>
        <w:t>.</w:t>
      </w:r>
      <w:r w:rsidRPr="00396656">
        <w:rPr>
          <w:rFonts w:cs="Arial"/>
          <w:sz w:val="24"/>
          <w:szCs w:val="24"/>
        </w:rPr>
        <w:tab/>
      </w:r>
      <w:proofErr w:type="spellStart"/>
      <w:r w:rsidRPr="00396656">
        <w:rPr>
          <w:rFonts w:cs="Arial"/>
          <w:sz w:val="24"/>
          <w:szCs w:val="24"/>
        </w:rPr>
        <w:t>Linke</w:t>
      </w:r>
      <w:proofErr w:type="spellEnd"/>
      <w:r w:rsidRPr="00396656">
        <w:rPr>
          <w:rFonts w:cs="Arial"/>
          <w:sz w:val="24"/>
          <w:szCs w:val="24"/>
        </w:rPr>
        <w:t>, K.</w:t>
      </w:r>
      <w:r w:rsidR="009214A6">
        <w:rPr>
          <w:rFonts w:cs="Arial"/>
          <w:sz w:val="24"/>
          <w:szCs w:val="24"/>
        </w:rPr>
        <w:t>,</w:t>
      </w:r>
      <w:r w:rsidRPr="00396656">
        <w:rPr>
          <w:rFonts w:cs="Arial"/>
          <w:sz w:val="24"/>
          <w:szCs w:val="24"/>
        </w:rPr>
        <w:t xml:space="preserve"> </w:t>
      </w:r>
      <w:proofErr w:type="spellStart"/>
      <w:r w:rsidRPr="00396656">
        <w:rPr>
          <w:rFonts w:cs="Arial"/>
          <w:sz w:val="24"/>
          <w:szCs w:val="24"/>
        </w:rPr>
        <w:t>Schanz</w:t>
      </w:r>
      <w:proofErr w:type="spellEnd"/>
      <w:r w:rsidRPr="00396656">
        <w:rPr>
          <w:rFonts w:cs="Arial"/>
          <w:sz w:val="24"/>
          <w:szCs w:val="24"/>
        </w:rPr>
        <w:t>, J.</w:t>
      </w:r>
      <w:r w:rsidR="009214A6">
        <w:rPr>
          <w:rFonts w:cs="Arial"/>
          <w:sz w:val="24"/>
          <w:szCs w:val="24"/>
        </w:rPr>
        <w:t>,</w:t>
      </w:r>
      <w:r w:rsidRPr="00396656">
        <w:rPr>
          <w:rFonts w:cs="Arial"/>
          <w:sz w:val="24"/>
          <w:szCs w:val="24"/>
        </w:rPr>
        <w:t xml:space="preserve"> </w:t>
      </w:r>
      <w:proofErr w:type="spellStart"/>
      <w:r w:rsidRPr="00396656">
        <w:rPr>
          <w:rFonts w:cs="Arial"/>
          <w:sz w:val="24"/>
          <w:szCs w:val="24"/>
        </w:rPr>
        <w:t>Hansmann</w:t>
      </w:r>
      <w:proofErr w:type="spellEnd"/>
      <w:r w:rsidRPr="00396656">
        <w:rPr>
          <w:rFonts w:cs="Arial"/>
          <w:sz w:val="24"/>
          <w:szCs w:val="24"/>
        </w:rPr>
        <w:t>, J.</w:t>
      </w:r>
      <w:r w:rsidR="009214A6">
        <w:rPr>
          <w:rFonts w:cs="Arial"/>
          <w:sz w:val="24"/>
          <w:szCs w:val="24"/>
        </w:rPr>
        <w:t>,</w:t>
      </w:r>
      <w:r w:rsidRPr="00396656">
        <w:rPr>
          <w:rFonts w:cs="Arial"/>
          <w:sz w:val="24"/>
          <w:szCs w:val="24"/>
        </w:rPr>
        <w:t xml:space="preserve"> Walles, T.</w:t>
      </w:r>
      <w:r w:rsidR="009214A6">
        <w:rPr>
          <w:rFonts w:cs="Arial"/>
          <w:sz w:val="24"/>
          <w:szCs w:val="24"/>
        </w:rPr>
        <w:t>,</w:t>
      </w:r>
      <w:r w:rsidRPr="00396656">
        <w:rPr>
          <w:rFonts w:cs="Arial"/>
          <w:sz w:val="24"/>
          <w:szCs w:val="24"/>
        </w:rPr>
        <w:t xml:space="preserve"> Brunner, H.</w:t>
      </w:r>
      <w:r w:rsidR="009214A6">
        <w:rPr>
          <w:rFonts w:cs="Arial"/>
          <w:sz w:val="24"/>
          <w:szCs w:val="24"/>
        </w:rPr>
        <w:t>,</w:t>
      </w:r>
      <w:r w:rsidRPr="00396656">
        <w:rPr>
          <w:rFonts w:cs="Arial"/>
          <w:sz w:val="24"/>
          <w:szCs w:val="24"/>
        </w:rPr>
        <w:t xml:space="preserve"> </w:t>
      </w:r>
      <w:proofErr w:type="spellStart"/>
      <w:r w:rsidRPr="00396656">
        <w:rPr>
          <w:rFonts w:cs="Arial"/>
          <w:sz w:val="24"/>
          <w:szCs w:val="24"/>
        </w:rPr>
        <w:t>Mertsching</w:t>
      </w:r>
      <w:proofErr w:type="spellEnd"/>
      <w:r w:rsidRPr="00396656">
        <w:rPr>
          <w:rFonts w:cs="Arial"/>
          <w:sz w:val="24"/>
          <w:szCs w:val="24"/>
        </w:rPr>
        <w:t xml:space="preserve">, H. Engineered liver-like tissue on a </w:t>
      </w:r>
      <w:proofErr w:type="spellStart"/>
      <w:r w:rsidRPr="00396656">
        <w:rPr>
          <w:rFonts w:cs="Arial"/>
          <w:sz w:val="24"/>
          <w:szCs w:val="24"/>
        </w:rPr>
        <w:t>capillarized</w:t>
      </w:r>
      <w:proofErr w:type="spellEnd"/>
      <w:r w:rsidRPr="00396656">
        <w:rPr>
          <w:rFonts w:cs="Arial"/>
          <w:sz w:val="24"/>
          <w:szCs w:val="24"/>
        </w:rPr>
        <w:t xml:space="preserve"> matrix for applied research, </w:t>
      </w:r>
      <w:r w:rsidRPr="00396656">
        <w:rPr>
          <w:rFonts w:cs="Arial"/>
          <w:i/>
          <w:sz w:val="24"/>
          <w:szCs w:val="24"/>
        </w:rPr>
        <w:t xml:space="preserve">Tissue Eng. </w:t>
      </w:r>
      <w:r w:rsidRPr="00396656">
        <w:rPr>
          <w:rFonts w:cs="Arial"/>
          <w:b/>
          <w:sz w:val="24"/>
          <w:szCs w:val="24"/>
        </w:rPr>
        <w:t xml:space="preserve">13, </w:t>
      </w:r>
      <w:r w:rsidRPr="00396656">
        <w:rPr>
          <w:rFonts w:cs="Arial"/>
          <w:sz w:val="24"/>
          <w:szCs w:val="24"/>
        </w:rPr>
        <w:t>2699–2707 (2007).</w:t>
      </w:r>
    </w:p>
    <w:p w14:paraId="4AE20F52" w14:textId="654A49DA"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86" w:author="Corinna Moll" w:date="2013-02-18T09:56:00Z">
        <w:r w:rsidRPr="00C229AE">
          <w:rPr>
            <w:rFonts w:cs="Arial"/>
            <w:sz w:val="24"/>
            <w:szCs w:val="24"/>
            <w:lang w:val="de-DE"/>
          </w:rPr>
          <w:delText>8</w:delText>
        </w:r>
      </w:del>
      <w:ins w:id="187" w:author="Corinna Moll" w:date="2013-02-18T09:56:00Z">
        <w:r w:rsidRPr="00B424C3">
          <w:rPr>
            <w:rFonts w:cs="Arial"/>
            <w:sz w:val="24"/>
            <w:szCs w:val="24"/>
            <w:lang w:val="de-DE"/>
          </w:rPr>
          <w:t>9</w:t>
        </w:r>
      </w:ins>
      <w:r w:rsidRPr="00B424C3">
        <w:rPr>
          <w:rFonts w:cs="Arial"/>
          <w:sz w:val="24"/>
          <w:szCs w:val="24"/>
          <w:lang w:val="de-DE"/>
        </w:rPr>
        <w:t>.</w:t>
      </w:r>
      <w:r w:rsidRPr="00B424C3">
        <w:rPr>
          <w:rFonts w:cs="Arial"/>
          <w:sz w:val="24"/>
          <w:szCs w:val="24"/>
          <w:lang w:val="de-DE"/>
        </w:rPr>
        <w:tab/>
      </w:r>
      <w:proofErr w:type="spellStart"/>
      <w:r w:rsidRPr="00B424C3">
        <w:rPr>
          <w:rFonts w:cs="Arial"/>
          <w:sz w:val="24"/>
          <w:szCs w:val="24"/>
          <w:lang w:val="de-DE"/>
        </w:rPr>
        <w:t>Holtkamp</w:t>
      </w:r>
      <w:proofErr w:type="spellEnd"/>
      <w:r w:rsidRPr="00B424C3">
        <w:rPr>
          <w:rFonts w:cs="Arial"/>
          <w:sz w:val="24"/>
          <w:szCs w:val="24"/>
          <w:lang w:val="de-DE"/>
        </w:rPr>
        <w:t xml:space="preserve">, </w:t>
      </w:r>
      <w:proofErr w:type="gramStart"/>
      <w:r w:rsidRPr="00B424C3">
        <w:rPr>
          <w:rFonts w:cs="Arial"/>
          <w:sz w:val="24"/>
          <w:szCs w:val="24"/>
          <w:lang w:val="de-DE"/>
        </w:rPr>
        <w:t>N.</w:t>
      </w:r>
      <w:r w:rsidR="009214A6">
        <w:rPr>
          <w:rFonts w:cs="Arial"/>
          <w:sz w:val="24"/>
          <w:szCs w:val="24"/>
          <w:lang w:val="de-DE"/>
        </w:rPr>
        <w:t>,</w:t>
      </w:r>
      <w:proofErr w:type="gramEnd"/>
      <w:r w:rsidRPr="00B424C3">
        <w:rPr>
          <w:rFonts w:cs="Arial"/>
          <w:sz w:val="24"/>
          <w:szCs w:val="24"/>
          <w:lang w:val="de-DE"/>
        </w:rPr>
        <w:t xml:space="preserve"> </w:t>
      </w:r>
      <w:proofErr w:type="spellStart"/>
      <w:r w:rsidRPr="00B424C3">
        <w:rPr>
          <w:rFonts w:cs="Arial"/>
          <w:sz w:val="24"/>
          <w:szCs w:val="24"/>
          <w:lang w:val="de-DE"/>
        </w:rPr>
        <w:t>Atallah</w:t>
      </w:r>
      <w:proofErr w:type="spellEnd"/>
      <w:r w:rsidRPr="00B424C3">
        <w:rPr>
          <w:rFonts w:cs="Arial"/>
          <w:sz w:val="24"/>
          <w:szCs w:val="24"/>
          <w:lang w:val="de-DE"/>
        </w:rPr>
        <w:t>, I.</w:t>
      </w:r>
      <w:r w:rsidRPr="00B424C3">
        <w:rPr>
          <w:rFonts w:cs="Arial"/>
          <w:i/>
          <w:sz w:val="24"/>
          <w:szCs w:val="24"/>
          <w:lang w:val="de-DE"/>
        </w:rPr>
        <w:t xml:space="preserve"> et al. </w:t>
      </w:r>
      <w:r w:rsidRPr="00396656">
        <w:rPr>
          <w:rFonts w:cs="Arial"/>
          <w:sz w:val="24"/>
          <w:szCs w:val="24"/>
        </w:rPr>
        <w:t xml:space="preserve">MMP-13 and p53 in the progression of malignant peripheral nerve sheath tumors, </w:t>
      </w:r>
      <w:proofErr w:type="spellStart"/>
      <w:r w:rsidRPr="00396656">
        <w:rPr>
          <w:rFonts w:cs="Arial"/>
          <w:i/>
          <w:sz w:val="24"/>
          <w:szCs w:val="24"/>
        </w:rPr>
        <w:t>Neoplasia</w:t>
      </w:r>
      <w:proofErr w:type="spellEnd"/>
      <w:r w:rsidRPr="00396656">
        <w:rPr>
          <w:rFonts w:cs="Arial"/>
          <w:i/>
          <w:sz w:val="24"/>
          <w:szCs w:val="24"/>
        </w:rPr>
        <w:t xml:space="preserve"> </w:t>
      </w:r>
      <w:r w:rsidRPr="00396656">
        <w:rPr>
          <w:rFonts w:cs="Arial"/>
          <w:b/>
          <w:sz w:val="24"/>
          <w:szCs w:val="24"/>
        </w:rPr>
        <w:t xml:space="preserve">9, </w:t>
      </w:r>
      <w:r w:rsidRPr="00396656">
        <w:rPr>
          <w:rFonts w:cs="Arial"/>
          <w:sz w:val="24"/>
          <w:szCs w:val="24"/>
        </w:rPr>
        <w:t>671–677 (2007).</w:t>
      </w:r>
    </w:p>
    <w:p w14:paraId="5D72A4DD" w14:textId="6E001904"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188" w:author="Corinna Moll" w:date="2013-02-18T09:56:00Z">
        <w:r w:rsidRPr="00396656">
          <w:rPr>
            <w:rFonts w:cs="Arial"/>
            <w:sz w:val="24"/>
            <w:szCs w:val="24"/>
          </w:rPr>
          <w:delText>9</w:delText>
        </w:r>
      </w:del>
      <w:ins w:id="189" w:author="Corinna Moll" w:date="2013-02-18T09:56:00Z">
        <w:r w:rsidRPr="00396656">
          <w:rPr>
            <w:rFonts w:cs="Arial"/>
            <w:sz w:val="24"/>
            <w:szCs w:val="24"/>
          </w:rPr>
          <w:t>10</w:t>
        </w:r>
      </w:ins>
      <w:r w:rsidRPr="00396656">
        <w:rPr>
          <w:rFonts w:cs="Arial"/>
          <w:sz w:val="24"/>
          <w:szCs w:val="24"/>
        </w:rPr>
        <w:t>.</w:t>
      </w:r>
      <w:r w:rsidRPr="00396656">
        <w:rPr>
          <w:rFonts w:cs="Arial"/>
          <w:sz w:val="24"/>
          <w:szCs w:val="24"/>
        </w:rPr>
        <w:tab/>
        <w:t>Weaver, V. M.</w:t>
      </w:r>
      <w:r w:rsidR="009214A6">
        <w:rPr>
          <w:rFonts w:cs="Arial"/>
          <w:sz w:val="24"/>
          <w:szCs w:val="24"/>
        </w:rPr>
        <w:t>,</w:t>
      </w:r>
      <w:r w:rsidRPr="00396656">
        <w:rPr>
          <w:rFonts w:cs="Arial"/>
          <w:sz w:val="24"/>
          <w:szCs w:val="24"/>
        </w:rPr>
        <w:t xml:space="preserve"> Petersen, O. W.</w:t>
      </w:r>
      <w:r w:rsidRPr="00396656">
        <w:rPr>
          <w:rFonts w:cs="Arial"/>
          <w:i/>
          <w:sz w:val="24"/>
          <w:szCs w:val="24"/>
        </w:rPr>
        <w:t xml:space="preserve"> et al. </w:t>
      </w:r>
      <w:r w:rsidRPr="00396656">
        <w:rPr>
          <w:rFonts w:cs="Arial"/>
          <w:sz w:val="24"/>
          <w:szCs w:val="24"/>
        </w:rPr>
        <w:t xml:space="preserve">Reversion of the malignant phenotype of human breast cells in three-dimensional culture and in vivo by integrin blocking antibodies, </w:t>
      </w:r>
      <w:r w:rsidRPr="00396656">
        <w:rPr>
          <w:rFonts w:cs="Arial"/>
          <w:i/>
          <w:sz w:val="24"/>
          <w:szCs w:val="24"/>
        </w:rPr>
        <w:t xml:space="preserve">J. Cell Biol. </w:t>
      </w:r>
      <w:r w:rsidRPr="00396656">
        <w:rPr>
          <w:rFonts w:cs="Arial"/>
          <w:b/>
          <w:sz w:val="24"/>
          <w:szCs w:val="24"/>
        </w:rPr>
        <w:t xml:space="preserve">137, </w:t>
      </w:r>
      <w:r w:rsidRPr="00396656">
        <w:rPr>
          <w:rFonts w:cs="Arial"/>
          <w:sz w:val="24"/>
          <w:szCs w:val="24"/>
        </w:rPr>
        <w:t>231–245 (1997).</w:t>
      </w:r>
    </w:p>
    <w:p w14:paraId="0BFECD14" w14:textId="77777777" w:rsidR="00075C5F" w:rsidRPr="00655263" w:rsidRDefault="00075C5F">
      <w:pPr>
        <w:widowControl/>
        <w:suppressAutoHyphens w:val="0"/>
        <w:autoSpaceDE w:val="0"/>
        <w:autoSpaceDN w:val="0"/>
        <w:adjustRightInd w:val="0"/>
        <w:spacing w:after="120" w:line="240" w:lineRule="auto"/>
        <w:ind w:left="340" w:hanging="340"/>
        <w:rPr>
          <w:del w:id="190" w:author="Corinna Moll" w:date="2013-02-18T09:56:00Z"/>
          <w:rFonts w:cs="Arial"/>
          <w:sz w:val="24"/>
          <w:szCs w:val="24"/>
          <w:lang w:val="de-DE"/>
        </w:rPr>
      </w:pPr>
      <w:del w:id="191" w:author="Corinna Moll" w:date="2013-02-18T09:56:00Z">
        <w:r w:rsidRPr="00655263">
          <w:rPr>
            <w:rFonts w:cs="Arial"/>
            <w:sz w:val="24"/>
            <w:szCs w:val="24"/>
            <w:lang w:val="de-DE"/>
          </w:rPr>
          <w:delText>10.</w:delText>
        </w:r>
        <w:r w:rsidRPr="00655263">
          <w:rPr>
            <w:rFonts w:cs="Arial"/>
            <w:sz w:val="24"/>
            <w:szCs w:val="24"/>
            <w:lang w:val="de-DE"/>
          </w:rPr>
          <w:tab/>
          <w:delText>Walles, T.</w:delText>
        </w:r>
        <w:r w:rsidR="00E9261C" w:rsidRPr="00655263">
          <w:rPr>
            <w:rFonts w:cs="Arial"/>
            <w:sz w:val="24"/>
            <w:szCs w:val="24"/>
            <w:lang w:val="de-DE"/>
          </w:rPr>
          <w:delText>,</w:delText>
        </w:r>
        <w:r w:rsidRPr="00655263">
          <w:rPr>
            <w:rFonts w:cs="Arial"/>
            <w:sz w:val="24"/>
            <w:szCs w:val="24"/>
            <w:lang w:val="de-DE"/>
          </w:rPr>
          <w:delText xml:space="preserve"> Weimer,</w:delText>
        </w:r>
      </w:del>
      <w:moveToRangeStart w:id="192" w:author="Corinna Moll" w:date="2013-02-18T09:56:00Z" w:name="move348944730"/>
      <w:moveTo w:id="193" w:author="Corinna Moll" w:date="2013-02-18T09:56:00Z">
        <w:r w:rsidRPr="00B424C3">
          <w:rPr>
            <w:sz w:val="24"/>
            <w:lang w:val="de-DE"/>
            <w:rPrChange w:id="194" w:author="Corinna Moll" w:date="2013-02-18T09:56:00Z">
              <w:rPr>
                <w:sz w:val="24"/>
              </w:rPr>
            </w:rPrChange>
          </w:rPr>
          <w:t>11.</w:t>
        </w:r>
        <w:r w:rsidRPr="00B424C3">
          <w:rPr>
            <w:sz w:val="24"/>
            <w:lang w:val="de-DE"/>
            <w:rPrChange w:id="195" w:author="Corinna Moll" w:date="2013-02-18T09:56:00Z">
              <w:rPr>
                <w:sz w:val="24"/>
              </w:rPr>
            </w:rPrChange>
          </w:rPr>
          <w:tab/>
        </w:r>
      </w:moveTo>
      <w:moveToRangeEnd w:id="192"/>
      <w:del w:id="196" w:author="Corinna Moll" w:date="2013-02-18T09:56:00Z">
        <w:r w:rsidRPr="00655263">
          <w:rPr>
            <w:rFonts w:cs="Arial"/>
            <w:sz w:val="24"/>
            <w:szCs w:val="24"/>
            <w:lang w:val="de-DE"/>
          </w:rPr>
          <w:delText xml:space="preserve"> M.</w:delText>
        </w:r>
        <w:r w:rsidR="00E9261C" w:rsidRPr="00655263">
          <w:rPr>
            <w:rFonts w:cs="Arial"/>
            <w:sz w:val="24"/>
            <w:szCs w:val="24"/>
            <w:lang w:val="de-DE"/>
          </w:rPr>
          <w:delText>,</w:delText>
        </w:r>
        <w:r w:rsidRPr="00655263">
          <w:rPr>
            <w:rFonts w:cs="Arial"/>
            <w:sz w:val="24"/>
            <w:szCs w:val="24"/>
            <w:lang w:val="de-DE"/>
          </w:rPr>
          <w:delText xml:space="preserve"> Linke, K.</w:delText>
        </w:r>
        <w:r w:rsidR="00E9261C" w:rsidRPr="00655263">
          <w:rPr>
            <w:rFonts w:cs="Arial"/>
            <w:sz w:val="24"/>
            <w:szCs w:val="24"/>
            <w:lang w:val="de-DE"/>
          </w:rPr>
          <w:delText>,</w:delText>
        </w:r>
        <w:r w:rsidRPr="00655263">
          <w:rPr>
            <w:rFonts w:cs="Arial"/>
            <w:sz w:val="24"/>
            <w:szCs w:val="24"/>
            <w:lang w:val="de-DE"/>
          </w:rPr>
          <w:delText xml:space="preserve"> Michaelis, J.</w:delText>
        </w:r>
        <w:r w:rsidR="00E9261C" w:rsidRPr="00655263">
          <w:rPr>
            <w:rFonts w:cs="Arial"/>
            <w:sz w:val="24"/>
            <w:szCs w:val="24"/>
            <w:lang w:val="de-DE"/>
          </w:rPr>
          <w:delText>,</w:delText>
        </w:r>
        <w:r w:rsidRPr="00655263">
          <w:rPr>
            <w:rFonts w:cs="Arial"/>
            <w:sz w:val="24"/>
            <w:szCs w:val="24"/>
            <w:lang w:val="de-DE"/>
          </w:rPr>
          <w:delText xml:space="preserve"> Mertsching, H. The Potential of Bioartificial Tissues in Oncology Research and Treatment, </w:delText>
        </w:r>
        <w:r w:rsidRPr="00655263">
          <w:rPr>
            <w:rFonts w:cs="Arial"/>
            <w:i/>
            <w:sz w:val="24"/>
            <w:szCs w:val="24"/>
            <w:lang w:val="de-DE"/>
          </w:rPr>
          <w:delText xml:space="preserve">Onkologie </w:delText>
        </w:r>
        <w:r w:rsidRPr="00655263">
          <w:rPr>
            <w:rFonts w:cs="Arial"/>
            <w:b/>
            <w:sz w:val="24"/>
            <w:szCs w:val="24"/>
            <w:lang w:val="de-DE"/>
          </w:rPr>
          <w:delText xml:space="preserve">30, </w:delText>
        </w:r>
        <w:r w:rsidRPr="00655263">
          <w:rPr>
            <w:rFonts w:cs="Arial"/>
            <w:sz w:val="24"/>
            <w:szCs w:val="24"/>
            <w:lang w:val="de-DE"/>
          </w:rPr>
          <w:delText>388–394 (2007).</w:delText>
        </w:r>
      </w:del>
    </w:p>
    <w:p w14:paraId="122B9797" w14:textId="14CCB314" w:rsidR="00075C5F" w:rsidRPr="00396656" w:rsidRDefault="00075C5F">
      <w:pPr>
        <w:widowControl/>
        <w:suppressAutoHyphens w:val="0"/>
        <w:autoSpaceDE w:val="0"/>
        <w:autoSpaceDN w:val="0"/>
        <w:adjustRightInd w:val="0"/>
        <w:spacing w:after="120" w:line="240" w:lineRule="auto"/>
        <w:ind w:left="340" w:hanging="340"/>
        <w:rPr>
          <w:ins w:id="197" w:author="Corinna Moll" w:date="2013-02-18T09:56:00Z"/>
          <w:rFonts w:cs="Arial"/>
          <w:sz w:val="24"/>
          <w:szCs w:val="24"/>
        </w:rPr>
      </w:pPr>
      <w:ins w:id="198" w:author="Corinna Moll" w:date="2013-02-18T09:56:00Z">
        <w:r w:rsidRPr="00B424C3">
          <w:rPr>
            <w:rFonts w:cs="Arial"/>
            <w:sz w:val="24"/>
            <w:szCs w:val="24"/>
            <w:lang w:val="de-DE"/>
          </w:rPr>
          <w:t>Hutmacher, D. W.</w:t>
        </w:r>
        <w:r w:rsidR="009214A6">
          <w:rPr>
            <w:rFonts w:cs="Arial"/>
            <w:sz w:val="24"/>
            <w:szCs w:val="24"/>
            <w:lang w:val="de-DE"/>
          </w:rPr>
          <w:t>,</w:t>
        </w:r>
        <w:r w:rsidRPr="00B424C3">
          <w:rPr>
            <w:rFonts w:cs="Arial"/>
            <w:sz w:val="24"/>
            <w:szCs w:val="24"/>
            <w:lang w:val="de-DE"/>
          </w:rPr>
          <w:t xml:space="preserve"> Horch, R. E.</w:t>
        </w:r>
        <w:r w:rsidRPr="00B424C3">
          <w:rPr>
            <w:rFonts w:cs="Arial"/>
            <w:i/>
            <w:sz w:val="24"/>
            <w:szCs w:val="24"/>
            <w:lang w:val="de-DE"/>
          </w:rPr>
          <w:t xml:space="preserve"> et al. </w:t>
        </w:r>
        <w:r w:rsidRPr="00396656">
          <w:rPr>
            <w:rFonts w:cs="Arial"/>
            <w:sz w:val="24"/>
            <w:szCs w:val="24"/>
          </w:rPr>
          <w:t xml:space="preserve">Translating tissue engineering technology platforms into cancer research, </w:t>
        </w:r>
        <w:r w:rsidRPr="00396656">
          <w:rPr>
            <w:rFonts w:cs="Arial"/>
            <w:i/>
            <w:sz w:val="24"/>
            <w:szCs w:val="24"/>
          </w:rPr>
          <w:t xml:space="preserve">J. Cell. </w:t>
        </w:r>
        <w:proofErr w:type="gramStart"/>
        <w:r w:rsidRPr="00396656">
          <w:rPr>
            <w:rFonts w:cs="Arial"/>
            <w:i/>
            <w:sz w:val="24"/>
            <w:szCs w:val="24"/>
          </w:rPr>
          <w:t xml:space="preserve">Mol. Med. </w:t>
        </w:r>
        <w:r w:rsidRPr="00396656">
          <w:rPr>
            <w:rFonts w:cs="Arial"/>
            <w:b/>
            <w:sz w:val="24"/>
            <w:szCs w:val="24"/>
          </w:rPr>
          <w:t xml:space="preserve">13, </w:t>
        </w:r>
        <w:r w:rsidRPr="00396656">
          <w:rPr>
            <w:rFonts w:cs="Arial"/>
            <w:sz w:val="24"/>
            <w:szCs w:val="24"/>
          </w:rPr>
          <w:t>1417–1427 (2009).</w:t>
        </w:r>
        <w:proofErr w:type="gramEnd"/>
      </w:ins>
    </w:p>
    <w:p w14:paraId="2D634583" w14:textId="77777777" w:rsidR="00075C5F" w:rsidRPr="00396656" w:rsidRDefault="00075C5F">
      <w:pPr>
        <w:widowControl/>
        <w:suppressAutoHyphens w:val="0"/>
        <w:autoSpaceDE w:val="0"/>
        <w:autoSpaceDN w:val="0"/>
        <w:adjustRightInd w:val="0"/>
        <w:spacing w:after="120" w:line="240" w:lineRule="auto"/>
        <w:ind w:left="340" w:hanging="340"/>
        <w:rPr>
          <w:ins w:id="199" w:author="Corinna Moll" w:date="2013-02-18T09:56:00Z"/>
          <w:rFonts w:cs="Arial"/>
          <w:sz w:val="24"/>
          <w:szCs w:val="24"/>
        </w:rPr>
      </w:pPr>
      <w:ins w:id="200" w:author="Corinna Moll" w:date="2013-02-18T09:56:00Z">
        <w:r w:rsidRPr="00396656">
          <w:rPr>
            <w:rFonts w:cs="Arial"/>
            <w:sz w:val="24"/>
            <w:szCs w:val="24"/>
          </w:rPr>
          <w:t>12.</w:t>
        </w:r>
        <w:r w:rsidRPr="00396656">
          <w:rPr>
            <w:rFonts w:cs="Arial"/>
            <w:sz w:val="24"/>
            <w:szCs w:val="24"/>
          </w:rPr>
          <w:tab/>
          <w:t>Yamada, K. M.</w:t>
        </w:r>
        <w:r w:rsidR="009214A6">
          <w:rPr>
            <w:rFonts w:cs="Arial"/>
            <w:sz w:val="24"/>
            <w:szCs w:val="24"/>
          </w:rPr>
          <w:t>,</w:t>
        </w:r>
        <w:r w:rsidRPr="00396656">
          <w:rPr>
            <w:rFonts w:cs="Arial"/>
            <w:sz w:val="24"/>
            <w:szCs w:val="24"/>
          </w:rPr>
          <w:t xml:space="preserve"> </w:t>
        </w:r>
        <w:proofErr w:type="spellStart"/>
        <w:r w:rsidRPr="00396656">
          <w:rPr>
            <w:rFonts w:cs="Arial"/>
            <w:sz w:val="24"/>
            <w:szCs w:val="24"/>
          </w:rPr>
          <w:t>Cukierman</w:t>
        </w:r>
        <w:proofErr w:type="spellEnd"/>
        <w:r w:rsidRPr="00396656">
          <w:rPr>
            <w:rFonts w:cs="Arial"/>
            <w:sz w:val="24"/>
            <w:szCs w:val="24"/>
          </w:rPr>
          <w:t xml:space="preserve">, E. Modeling tissue morphogenesis and cancer in 3D, </w:t>
        </w:r>
        <w:r w:rsidRPr="00396656">
          <w:rPr>
            <w:rFonts w:cs="Arial"/>
            <w:i/>
            <w:sz w:val="24"/>
            <w:szCs w:val="24"/>
          </w:rPr>
          <w:t xml:space="preserve">Cell </w:t>
        </w:r>
        <w:r w:rsidRPr="00396656">
          <w:rPr>
            <w:rFonts w:cs="Arial"/>
            <w:b/>
            <w:sz w:val="24"/>
            <w:szCs w:val="24"/>
          </w:rPr>
          <w:t xml:space="preserve">130, </w:t>
        </w:r>
        <w:r w:rsidRPr="00396656">
          <w:rPr>
            <w:rFonts w:cs="Arial"/>
            <w:sz w:val="24"/>
            <w:szCs w:val="24"/>
          </w:rPr>
          <w:t>601–610 (2007).</w:t>
        </w:r>
      </w:ins>
    </w:p>
    <w:p w14:paraId="546E7B45" w14:textId="77777777" w:rsidR="00075C5F" w:rsidRPr="00396656" w:rsidRDefault="00075C5F">
      <w:pPr>
        <w:widowControl/>
        <w:suppressAutoHyphens w:val="0"/>
        <w:autoSpaceDE w:val="0"/>
        <w:autoSpaceDN w:val="0"/>
        <w:adjustRightInd w:val="0"/>
        <w:spacing w:after="120" w:line="240" w:lineRule="auto"/>
        <w:ind w:left="340" w:hanging="340"/>
        <w:rPr>
          <w:ins w:id="201" w:author="Corinna Moll" w:date="2013-02-18T09:56:00Z"/>
          <w:rFonts w:cs="Arial"/>
          <w:sz w:val="24"/>
          <w:szCs w:val="24"/>
        </w:rPr>
      </w:pPr>
      <w:ins w:id="202" w:author="Corinna Moll" w:date="2013-02-18T09:56:00Z">
        <w:r w:rsidRPr="00396656">
          <w:rPr>
            <w:rFonts w:cs="Arial"/>
            <w:sz w:val="24"/>
            <w:szCs w:val="24"/>
          </w:rPr>
          <w:t>13.</w:t>
        </w:r>
        <w:r w:rsidRPr="00396656">
          <w:rPr>
            <w:rFonts w:cs="Arial"/>
            <w:sz w:val="24"/>
            <w:szCs w:val="24"/>
          </w:rPr>
          <w:tab/>
        </w:r>
        <w:proofErr w:type="spellStart"/>
        <w:r w:rsidRPr="00396656">
          <w:rPr>
            <w:rFonts w:cs="Arial"/>
            <w:sz w:val="24"/>
            <w:szCs w:val="24"/>
          </w:rPr>
          <w:t>Hanahan</w:t>
        </w:r>
        <w:proofErr w:type="spellEnd"/>
        <w:r w:rsidRPr="00396656">
          <w:rPr>
            <w:rFonts w:cs="Arial"/>
            <w:sz w:val="24"/>
            <w:szCs w:val="24"/>
          </w:rPr>
          <w:t>, D.</w:t>
        </w:r>
        <w:r w:rsidR="009214A6">
          <w:rPr>
            <w:rFonts w:cs="Arial"/>
            <w:sz w:val="24"/>
            <w:szCs w:val="24"/>
          </w:rPr>
          <w:t>,</w:t>
        </w:r>
        <w:r w:rsidRPr="00396656">
          <w:rPr>
            <w:rFonts w:cs="Arial"/>
            <w:sz w:val="24"/>
            <w:szCs w:val="24"/>
          </w:rPr>
          <w:t xml:space="preserve"> Weinberg, R. A. Hallmarks of cancer: the next generation, </w:t>
        </w:r>
        <w:r w:rsidRPr="00396656">
          <w:rPr>
            <w:rFonts w:cs="Arial"/>
            <w:i/>
            <w:sz w:val="24"/>
            <w:szCs w:val="24"/>
          </w:rPr>
          <w:t xml:space="preserve">Cell </w:t>
        </w:r>
        <w:r w:rsidRPr="00396656">
          <w:rPr>
            <w:rFonts w:cs="Arial"/>
            <w:b/>
            <w:sz w:val="24"/>
            <w:szCs w:val="24"/>
          </w:rPr>
          <w:t xml:space="preserve">144, </w:t>
        </w:r>
        <w:r w:rsidRPr="00396656">
          <w:rPr>
            <w:rFonts w:cs="Arial"/>
            <w:sz w:val="24"/>
            <w:szCs w:val="24"/>
          </w:rPr>
          <w:t>646–674 (2011).</w:t>
        </w:r>
      </w:ins>
    </w:p>
    <w:p w14:paraId="2D7BE740" w14:textId="3DAE60D8"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ins w:id="203" w:author="Corinna Moll" w:date="2013-02-18T09:56:00Z">
        <w:r w:rsidRPr="001508F7">
          <w:rPr>
            <w:rFonts w:cs="Arial"/>
            <w:sz w:val="24"/>
            <w:szCs w:val="24"/>
            <w:lang w:val="de-DE"/>
          </w:rPr>
          <w:t>14.</w:t>
        </w:r>
        <w:r w:rsidRPr="001508F7">
          <w:rPr>
            <w:rFonts w:cs="Arial"/>
            <w:sz w:val="24"/>
            <w:szCs w:val="24"/>
            <w:lang w:val="de-DE"/>
          </w:rPr>
          <w:tab/>
        </w:r>
      </w:ins>
      <w:moveFromRangeStart w:id="204" w:author="Corinna Moll" w:date="2013-02-18T09:56:00Z" w:name="move348944730"/>
      <w:moveFrom w:id="205" w:author="Corinna Moll" w:date="2013-02-18T09:56:00Z">
        <w:r w:rsidRPr="00B424C3">
          <w:rPr>
            <w:sz w:val="24"/>
            <w:lang w:val="de-DE"/>
            <w:rPrChange w:id="206" w:author="Corinna Moll" w:date="2013-02-18T09:56:00Z">
              <w:rPr>
                <w:sz w:val="24"/>
              </w:rPr>
            </w:rPrChange>
          </w:rPr>
          <w:t>11.</w:t>
        </w:r>
        <w:r w:rsidRPr="00B424C3">
          <w:rPr>
            <w:sz w:val="24"/>
            <w:lang w:val="de-DE"/>
            <w:rPrChange w:id="207" w:author="Corinna Moll" w:date="2013-02-18T09:56:00Z">
              <w:rPr>
                <w:sz w:val="24"/>
              </w:rPr>
            </w:rPrChange>
          </w:rPr>
          <w:tab/>
        </w:r>
      </w:moveFrom>
      <w:moveFromRangeEnd w:id="204"/>
      <w:r w:rsidRPr="00655263">
        <w:rPr>
          <w:rFonts w:cs="Arial"/>
          <w:sz w:val="24"/>
          <w:szCs w:val="24"/>
          <w:lang w:val="de-DE"/>
        </w:rPr>
        <w:t>Yang, S.-T.</w:t>
      </w:r>
      <w:r w:rsidR="009214A6" w:rsidRPr="00655263">
        <w:rPr>
          <w:rFonts w:cs="Arial"/>
          <w:sz w:val="24"/>
          <w:szCs w:val="24"/>
          <w:lang w:val="de-DE"/>
        </w:rPr>
        <w:t>,</w:t>
      </w:r>
      <w:r w:rsidRPr="00655263">
        <w:rPr>
          <w:rFonts w:cs="Arial"/>
          <w:sz w:val="24"/>
          <w:szCs w:val="24"/>
          <w:lang w:val="de-DE"/>
        </w:rPr>
        <w:t xml:space="preserve"> Zhang, X.</w:t>
      </w:r>
      <w:r w:rsidR="009214A6" w:rsidRPr="00655263">
        <w:rPr>
          <w:rFonts w:cs="Arial"/>
          <w:sz w:val="24"/>
          <w:szCs w:val="24"/>
          <w:lang w:val="de-DE"/>
        </w:rPr>
        <w:t>,</w:t>
      </w:r>
      <w:r w:rsidRPr="00655263">
        <w:rPr>
          <w:rFonts w:cs="Arial"/>
          <w:sz w:val="24"/>
          <w:szCs w:val="24"/>
          <w:lang w:val="de-DE"/>
        </w:rPr>
        <w:t xml:space="preserve"> Wen, Y</w:t>
      </w:r>
      <w:del w:id="208" w:author="Corinna Moll" w:date="2013-02-18T09:56:00Z">
        <w:r w:rsidRPr="00655263">
          <w:rPr>
            <w:rFonts w:cs="Arial"/>
            <w:sz w:val="24"/>
            <w:szCs w:val="24"/>
            <w:lang w:val="de-DE"/>
          </w:rPr>
          <w:delText>.</w:delText>
        </w:r>
        <w:r w:rsidR="00E9261C" w:rsidRPr="00655263">
          <w:rPr>
            <w:rFonts w:cs="Arial"/>
            <w:sz w:val="24"/>
            <w:szCs w:val="24"/>
            <w:lang w:val="de-DE"/>
          </w:rPr>
          <w:delText>,</w:delText>
        </w:r>
      </w:del>
      <w:ins w:id="209" w:author="Corinna Moll" w:date="2013-02-18T09:56:00Z">
        <w:r w:rsidRPr="00655263">
          <w:rPr>
            <w:rFonts w:cs="Arial"/>
            <w:sz w:val="24"/>
            <w:szCs w:val="24"/>
            <w:lang w:val="de-DE"/>
          </w:rPr>
          <w:t>.</w:t>
        </w:r>
      </w:ins>
      <w:r w:rsidRPr="00655263">
        <w:rPr>
          <w:rFonts w:cs="Arial"/>
          <w:sz w:val="24"/>
          <w:szCs w:val="24"/>
          <w:lang w:val="de-DE"/>
        </w:rPr>
        <w:t xml:space="preserve"> </w:t>
      </w:r>
      <w:proofErr w:type="spellStart"/>
      <w:r w:rsidRPr="00396656">
        <w:rPr>
          <w:rFonts w:cs="Arial"/>
          <w:sz w:val="24"/>
          <w:szCs w:val="24"/>
        </w:rPr>
        <w:t>Microbioreactors</w:t>
      </w:r>
      <w:proofErr w:type="spellEnd"/>
      <w:r w:rsidRPr="00396656">
        <w:rPr>
          <w:rFonts w:cs="Arial"/>
          <w:sz w:val="24"/>
          <w:szCs w:val="24"/>
        </w:rPr>
        <w:t xml:space="preserve"> for high-throughput cytotoxicity assays, </w:t>
      </w:r>
      <w:proofErr w:type="spellStart"/>
      <w:r w:rsidRPr="00396656">
        <w:rPr>
          <w:rFonts w:cs="Arial"/>
          <w:i/>
          <w:sz w:val="24"/>
          <w:szCs w:val="24"/>
        </w:rPr>
        <w:t>Curr</w:t>
      </w:r>
      <w:proofErr w:type="spellEnd"/>
      <w:r w:rsidRPr="00396656">
        <w:rPr>
          <w:rFonts w:cs="Arial"/>
          <w:i/>
          <w:sz w:val="24"/>
          <w:szCs w:val="24"/>
        </w:rPr>
        <w:t xml:space="preserve"> </w:t>
      </w:r>
      <w:proofErr w:type="spellStart"/>
      <w:r w:rsidRPr="00396656">
        <w:rPr>
          <w:rFonts w:cs="Arial"/>
          <w:i/>
          <w:sz w:val="24"/>
          <w:szCs w:val="24"/>
        </w:rPr>
        <w:t>Opin</w:t>
      </w:r>
      <w:proofErr w:type="spellEnd"/>
      <w:r w:rsidRPr="00396656">
        <w:rPr>
          <w:rFonts w:cs="Arial"/>
          <w:i/>
          <w:sz w:val="24"/>
          <w:szCs w:val="24"/>
        </w:rPr>
        <w:t xml:space="preserve"> Drug </w:t>
      </w:r>
      <w:proofErr w:type="spellStart"/>
      <w:r w:rsidRPr="00396656">
        <w:rPr>
          <w:rFonts w:cs="Arial"/>
          <w:i/>
          <w:sz w:val="24"/>
          <w:szCs w:val="24"/>
        </w:rPr>
        <w:t>Discov</w:t>
      </w:r>
      <w:proofErr w:type="spellEnd"/>
      <w:r w:rsidRPr="00396656">
        <w:rPr>
          <w:rFonts w:cs="Arial"/>
          <w:i/>
          <w:sz w:val="24"/>
          <w:szCs w:val="24"/>
        </w:rPr>
        <w:t xml:space="preserve"> </w:t>
      </w:r>
      <w:proofErr w:type="spellStart"/>
      <w:r w:rsidRPr="00396656">
        <w:rPr>
          <w:rFonts w:cs="Arial"/>
          <w:i/>
          <w:sz w:val="24"/>
          <w:szCs w:val="24"/>
        </w:rPr>
        <w:t>Devel</w:t>
      </w:r>
      <w:proofErr w:type="spellEnd"/>
      <w:r w:rsidRPr="00396656">
        <w:rPr>
          <w:rFonts w:cs="Arial"/>
          <w:i/>
          <w:sz w:val="24"/>
          <w:szCs w:val="24"/>
        </w:rPr>
        <w:t xml:space="preserve"> </w:t>
      </w:r>
      <w:r w:rsidRPr="00396656">
        <w:rPr>
          <w:rFonts w:cs="Arial"/>
          <w:b/>
          <w:sz w:val="24"/>
          <w:szCs w:val="24"/>
        </w:rPr>
        <w:t xml:space="preserve">11, </w:t>
      </w:r>
      <w:r w:rsidRPr="00396656">
        <w:rPr>
          <w:rFonts w:cs="Arial"/>
          <w:sz w:val="24"/>
          <w:szCs w:val="24"/>
        </w:rPr>
        <w:t>111–127 (2008).</w:t>
      </w:r>
    </w:p>
    <w:p w14:paraId="05634C48" w14:textId="65C6209F" w:rsidR="00075C5F" w:rsidRPr="00396656" w:rsidRDefault="00075C5F">
      <w:pPr>
        <w:widowControl/>
        <w:suppressAutoHyphens w:val="0"/>
        <w:autoSpaceDE w:val="0"/>
        <w:autoSpaceDN w:val="0"/>
        <w:adjustRightInd w:val="0"/>
        <w:spacing w:after="120" w:line="240" w:lineRule="auto"/>
        <w:ind w:left="340" w:hanging="340"/>
        <w:rPr>
          <w:rFonts w:cs="Arial"/>
          <w:sz w:val="24"/>
          <w:szCs w:val="24"/>
        </w:rPr>
      </w:pPr>
      <w:del w:id="210" w:author="Corinna Moll" w:date="2013-02-18T09:56:00Z">
        <w:r w:rsidRPr="00396656">
          <w:rPr>
            <w:rFonts w:cs="Arial"/>
            <w:sz w:val="24"/>
            <w:szCs w:val="24"/>
          </w:rPr>
          <w:delText>12</w:delText>
        </w:r>
      </w:del>
      <w:ins w:id="211" w:author="Corinna Moll" w:date="2013-02-18T09:56:00Z">
        <w:r w:rsidRPr="00396656">
          <w:rPr>
            <w:rFonts w:cs="Arial"/>
            <w:sz w:val="24"/>
            <w:szCs w:val="24"/>
          </w:rPr>
          <w:t>15</w:t>
        </w:r>
      </w:ins>
      <w:r w:rsidRPr="00396656">
        <w:rPr>
          <w:rFonts w:cs="Arial"/>
          <w:sz w:val="24"/>
          <w:szCs w:val="24"/>
        </w:rPr>
        <w:t>.</w:t>
      </w:r>
      <w:r w:rsidRPr="00396656">
        <w:rPr>
          <w:rFonts w:cs="Arial"/>
          <w:sz w:val="24"/>
          <w:szCs w:val="24"/>
        </w:rPr>
        <w:tab/>
      </w:r>
      <w:proofErr w:type="spellStart"/>
      <w:r w:rsidRPr="00396656">
        <w:rPr>
          <w:rFonts w:cs="Arial"/>
          <w:sz w:val="24"/>
          <w:szCs w:val="24"/>
        </w:rPr>
        <w:t>Schultheiss</w:t>
      </w:r>
      <w:proofErr w:type="spellEnd"/>
      <w:r w:rsidRPr="00396656">
        <w:rPr>
          <w:rFonts w:cs="Arial"/>
          <w:sz w:val="24"/>
          <w:szCs w:val="24"/>
        </w:rPr>
        <w:t>, D.</w:t>
      </w:r>
      <w:r w:rsidR="009214A6">
        <w:rPr>
          <w:rFonts w:cs="Arial"/>
          <w:sz w:val="24"/>
          <w:szCs w:val="24"/>
        </w:rPr>
        <w:t>,</w:t>
      </w:r>
      <w:r w:rsidRPr="00396656">
        <w:rPr>
          <w:rFonts w:cs="Arial"/>
          <w:sz w:val="24"/>
          <w:szCs w:val="24"/>
        </w:rPr>
        <w:t xml:space="preserve"> </w:t>
      </w:r>
      <w:proofErr w:type="spellStart"/>
      <w:r w:rsidRPr="00396656">
        <w:rPr>
          <w:rFonts w:cs="Arial"/>
          <w:sz w:val="24"/>
          <w:szCs w:val="24"/>
        </w:rPr>
        <w:t>Gabouev</w:t>
      </w:r>
      <w:proofErr w:type="spellEnd"/>
      <w:r w:rsidRPr="00396656">
        <w:rPr>
          <w:rFonts w:cs="Arial"/>
          <w:sz w:val="24"/>
          <w:szCs w:val="24"/>
        </w:rPr>
        <w:t>, A. I.</w:t>
      </w:r>
      <w:r w:rsidRPr="00396656">
        <w:rPr>
          <w:rFonts w:cs="Arial"/>
          <w:i/>
          <w:sz w:val="24"/>
          <w:szCs w:val="24"/>
        </w:rPr>
        <w:t xml:space="preserve"> et al. </w:t>
      </w:r>
      <w:r w:rsidRPr="00396656">
        <w:rPr>
          <w:rFonts w:cs="Arial"/>
          <w:sz w:val="24"/>
          <w:szCs w:val="24"/>
        </w:rPr>
        <w:t xml:space="preserve">Biological vascularized matrix for bladder tissue engineering: matrix preparation, reseeding technique and short-term implantation in a porcine model, </w:t>
      </w:r>
      <w:r w:rsidRPr="00396656">
        <w:rPr>
          <w:rFonts w:cs="Arial"/>
          <w:i/>
          <w:sz w:val="24"/>
          <w:szCs w:val="24"/>
        </w:rPr>
        <w:t xml:space="preserve">J. Urol. </w:t>
      </w:r>
      <w:r w:rsidRPr="00396656">
        <w:rPr>
          <w:rFonts w:cs="Arial"/>
          <w:b/>
          <w:sz w:val="24"/>
          <w:szCs w:val="24"/>
        </w:rPr>
        <w:t xml:space="preserve">173, </w:t>
      </w:r>
      <w:r w:rsidRPr="00396656">
        <w:rPr>
          <w:rFonts w:cs="Arial"/>
          <w:sz w:val="24"/>
          <w:szCs w:val="24"/>
        </w:rPr>
        <w:t>276–280 (2005).</w:t>
      </w:r>
    </w:p>
    <w:p w14:paraId="4D722B51" w14:textId="77777777" w:rsidR="00075C5F" w:rsidRPr="00396656" w:rsidRDefault="00075C5F" w:rsidP="005C2A1A">
      <w:pPr>
        <w:spacing w:after="0" w:line="240" w:lineRule="auto"/>
        <w:rPr>
          <w:rFonts w:cs="Arial"/>
          <w:sz w:val="24"/>
          <w:szCs w:val="24"/>
        </w:rPr>
      </w:pPr>
    </w:p>
    <w:sectPr w:rsidR="00075C5F" w:rsidRPr="00396656" w:rsidSect="00150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02A1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0323086"/>
    <w:multiLevelType w:val="hybridMultilevel"/>
    <w:tmpl w:val="F63A9CE6"/>
    <w:lvl w:ilvl="0" w:tplc="3662AB44">
      <w:start w:val="1"/>
      <w:numFmt w:val="decimal"/>
      <w:lvlText w:val="%1."/>
      <w:lvlJc w:val="left"/>
      <w:pPr>
        <w:ind w:left="720" w:hanging="360"/>
      </w:pPr>
      <w:rPr>
        <w:rFonts w:cs="Times New Roman" w:hint="default"/>
        <w:b/>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nsid w:val="460E3A7B"/>
    <w:multiLevelType w:val="hybridMultilevel"/>
    <w:tmpl w:val="A51A7D8C"/>
    <w:lvl w:ilvl="0" w:tplc="D3BA0BDE">
      <w:start w:val="1"/>
      <w:numFmt w:val="decimal"/>
      <w:lvlText w:val="%1."/>
      <w:lvlJc w:val="left"/>
      <w:pPr>
        <w:ind w:left="720" w:hanging="360"/>
      </w:pPr>
      <w:rPr>
        <w:rFonts w:ascii="Calibri" w:hAnsi="Calibri" w:cs="Times New Roman" w:hint="default"/>
        <w:sz w:val="24"/>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y EndNote Library.enl&lt;/item&gt;&lt;/Libraries&gt;&lt;/ENLibraries&gt;"/>
  </w:docVars>
  <w:rsids>
    <w:rsidRoot w:val="005054E5"/>
    <w:rsid w:val="000105F1"/>
    <w:rsid w:val="000170CB"/>
    <w:rsid w:val="00020E27"/>
    <w:rsid w:val="000305A7"/>
    <w:rsid w:val="00032A01"/>
    <w:rsid w:val="000434D0"/>
    <w:rsid w:val="00044BC4"/>
    <w:rsid w:val="00045610"/>
    <w:rsid w:val="000517DD"/>
    <w:rsid w:val="00057A9B"/>
    <w:rsid w:val="00075C5F"/>
    <w:rsid w:val="0008384E"/>
    <w:rsid w:val="000929ED"/>
    <w:rsid w:val="000A0B1A"/>
    <w:rsid w:val="000A1C18"/>
    <w:rsid w:val="000A34B4"/>
    <w:rsid w:val="000B0B58"/>
    <w:rsid w:val="000B2E8D"/>
    <w:rsid w:val="000B7F7B"/>
    <w:rsid w:val="000C3074"/>
    <w:rsid w:val="000C3FA0"/>
    <w:rsid w:val="000C3FF1"/>
    <w:rsid w:val="000D37F2"/>
    <w:rsid w:val="000D4634"/>
    <w:rsid w:val="000E5551"/>
    <w:rsid w:val="000E6063"/>
    <w:rsid w:val="000E78BF"/>
    <w:rsid w:val="000F2CD8"/>
    <w:rsid w:val="000F76E4"/>
    <w:rsid w:val="00100736"/>
    <w:rsid w:val="00103CB3"/>
    <w:rsid w:val="0010705B"/>
    <w:rsid w:val="00110D37"/>
    <w:rsid w:val="0011322E"/>
    <w:rsid w:val="00113509"/>
    <w:rsid w:val="00113904"/>
    <w:rsid w:val="001140A4"/>
    <w:rsid w:val="00124C4E"/>
    <w:rsid w:val="00131932"/>
    <w:rsid w:val="0013737F"/>
    <w:rsid w:val="001508F7"/>
    <w:rsid w:val="00151DAB"/>
    <w:rsid w:val="0015779E"/>
    <w:rsid w:val="00157D4D"/>
    <w:rsid w:val="00165AD4"/>
    <w:rsid w:val="00165D8A"/>
    <w:rsid w:val="00167635"/>
    <w:rsid w:val="00181C96"/>
    <w:rsid w:val="00190A26"/>
    <w:rsid w:val="001918CB"/>
    <w:rsid w:val="001943F7"/>
    <w:rsid w:val="00194813"/>
    <w:rsid w:val="001A3318"/>
    <w:rsid w:val="001B30BA"/>
    <w:rsid w:val="001B3A82"/>
    <w:rsid w:val="001C378C"/>
    <w:rsid w:val="001C3FEC"/>
    <w:rsid w:val="001C6DF3"/>
    <w:rsid w:val="001C74ED"/>
    <w:rsid w:val="001D6B7E"/>
    <w:rsid w:val="001D77C3"/>
    <w:rsid w:val="001E0364"/>
    <w:rsid w:val="001E3521"/>
    <w:rsid w:val="001E6F19"/>
    <w:rsid w:val="00202A54"/>
    <w:rsid w:val="00213DCD"/>
    <w:rsid w:val="002153AA"/>
    <w:rsid w:val="00222372"/>
    <w:rsid w:val="0022665A"/>
    <w:rsid w:val="002343FE"/>
    <w:rsid w:val="00243B42"/>
    <w:rsid w:val="00243ECD"/>
    <w:rsid w:val="0024481D"/>
    <w:rsid w:val="00247779"/>
    <w:rsid w:val="00247B8D"/>
    <w:rsid w:val="00247D3B"/>
    <w:rsid w:val="0025377E"/>
    <w:rsid w:val="00262102"/>
    <w:rsid w:val="002653B3"/>
    <w:rsid w:val="00265974"/>
    <w:rsid w:val="00267EB1"/>
    <w:rsid w:val="0027301A"/>
    <w:rsid w:val="0027370B"/>
    <w:rsid w:val="00275B78"/>
    <w:rsid w:val="00275BE5"/>
    <w:rsid w:val="002814BF"/>
    <w:rsid w:val="00296787"/>
    <w:rsid w:val="00297169"/>
    <w:rsid w:val="002A040F"/>
    <w:rsid w:val="002A05F1"/>
    <w:rsid w:val="002C24FE"/>
    <w:rsid w:val="002C493F"/>
    <w:rsid w:val="002D274B"/>
    <w:rsid w:val="002D71C0"/>
    <w:rsid w:val="002F2286"/>
    <w:rsid w:val="0030000F"/>
    <w:rsid w:val="00300ECD"/>
    <w:rsid w:val="003115BB"/>
    <w:rsid w:val="00315B60"/>
    <w:rsid w:val="00315E40"/>
    <w:rsid w:val="0032302F"/>
    <w:rsid w:val="00331819"/>
    <w:rsid w:val="00385BE9"/>
    <w:rsid w:val="00386163"/>
    <w:rsid w:val="003879AA"/>
    <w:rsid w:val="00396656"/>
    <w:rsid w:val="003A749A"/>
    <w:rsid w:val="003B0A8F"/>
    <w:rsid w:val="003B3DF8"/>
    <w:rsid w:val="003B606A"/>
    <w:rsid w:val="003B7D10"/>
    <w:rsid w:val="003C2D87"/>
    <w:rsid w:val="003C426C"/>
    <w:rsid w:val="003C7827"/>
    <w:rsid w:val="003E56C1"/>
    <w:rsid w:val="003F15E3"/>
    <w:rsid w:val="003F2CE5"/>
    <w:rsid w:val="00400D1B"/>
    <w:rsid w:val="00400D67"/>
    <w:rsid w:val="00401C34"/>
    <w:rsid w:val="004062D0"/>
    <w:rsid w:val="004210FF"/>
    <w:rsid w:val="00426C94"/>
    <w:rsid w:val="00426F74"/>
    <w:rsid w:val="004277A6"/>
    <w:rsid w:val="004325ED"/>
    <w:rsid w:val="00446EDB"/>
    <w:rsid w:val="00451B43"/>
    <w:rsid w:val="00452F89"/>
    <w:rsid w:val="00454C87"/>
    <w:rsid w:val="004633DA"/>
    <w:rsid w:val="0047108B"/>
    <w:rsid w:val="004851A8"/>
    <w:rsid w:val="0048735F"/>
    <w:rsid w:val="00490AEE"/>
    <w:rsid w:val="00492AE8"/>
    <w:rsid w:val="004A2653"/>
    <w:rsid w:val="004A5243"/>
    <w:rsid w:val="004A7D0C"/>
    <w:rsid w:val="004B1B9D"/>
    <w:rsid w:val="004B55CC"/>
    <w:rsid w:val="004C250A"/>
    <w:rsid w:val="004C3FE8"/>
    <w:rsid w:val="004D4978"/>
    <w:rsid w:val="004E1AED"/>
    <w:rsid w:val="004E2BFB"/>
    <w:rsid w:val="004E4D2C"/>
    <w:rsid w:val="004E5132"/>
    <w:rsid w:val="004F2A43"/>
    <w:rsid w:val="004F5491"/>
    <w:rsid w:val="004F5E6C"/>
    <w:rsid w:val="00503A52"/>
    <w:rsid w:val="005054E5"/>
    <w:rsid w:val="00511404"/>
    <w:rsid w:val="0051440D"/>
    <w:rsid w:val="00515BD2"/>
    <w:rsid w:val="005235C1"/>
    <w:rsid w:val="00523A50"/>
    <w:rsid w:val="00525F15"/>
    <w:rsid w:val="005305EB"/>
    <w:rsid w:val="00536397"/>
    <w:rsid w:val="00547049"/>
    <w:rsid w:val="00551E1C"/>
    <w:rsid w:val="0055428C"/>
    <w:rsid w:val="00554C59"/>
    <w:rsid w:val="00557B24"/>
    <w:rsid w:val="005644AA"/>
    <w:rsid w:val="005732CC"/>
    <w:rsid w:val="00575F3E"/>
    <w:rsid w:val="00594947"/>
    <w:rsid w:val="005A1A61"/>
    <w:rsid w:val="005A317B"/>
    <w:rsid w:val="005A66A2"/>
    <w:rsid w:val="005B04D6"/>
    <w:rsid w:val="005B628D"/>
    <w:rsid w:val="005C2A1A"/>
    <w:rsid w:val="005C3B08"/>
    <w:rsid w:val="005D4806"/>
    <w:rsid w:val="005E1ACC"/>
    <w:rsid w:val="005E74C7"/>
    <w:rsid w:val="005E7627"/>
    <w:rsid w:val="005F17EB"/>
    <w:rsid w:val="005F3AFE"/>
    <w:rsid w:val="00601E01"/>
    <w:rsid w:val="0060368B"/>
    <w:rsid w:val="00603A5A"/>
    <w:rsid w:val="00612BDD"/>
    <w:rsid w:val="00613AB6"/>
    <w:rsid w:val="00614716"/>
    <w:rsid w:val="006265A2"/>
    <w:rsid w:val="00633B6F"/>
    <w:rsid w:val="00637192"/>
    <w:rsid w:val="00653CD9"/>
    <w:rsid w:val="00655263"/>
    <w:rsid w:val="00664954"/>
    <w:rsid w:val="006722E0"/>
    <w:rsid w:val="00675F22"/>
    <w:rsid w:val="00680522"/>
    <w:rsid w:val="006838B2"/>
    <w:rsid w:val="0068402C"/>
    <w:rsid w:val="00685EBA"/>
    <w:rsid w:val="006872F8"/>
    <w:rsid w:val="006954A3"/>
    <w:rsid w:val="006B02B9"/>
    <w:rsid w:val="006C3779"/>
    <w:rsid w:val="006C792B"/>
    <w:rsid w:val="006D2114"/>
    <w:rsid w:val="006D5B89"/>
    <w:rsid w:val="006E569E"/>
    <w:rsid w:val="006E6025"/>
    <w:rsid w:val="006E7018"/>
    <w:rsid w:val="006F1122"/>
    <w:rsid w:val="007011CA"/>
    <w:rsid w:val="007121B8"/>
    <w:rsid w:val="0071388D"/>
    <w:rsid w:val="007240DD"/>
    <w:rsid w:val="00733890"/>
    <w:rsid w:val="00741764"/>
    <w:rsid w:val="007423D6"/>
    <w:rsid w:val="00750431"/>
    <w:rsid w:val="00750F40"/>
    <w:rsid w:val="00763F75"/>
    <w:rsid w:val="00772059"/>
    <w:rsid w:val="007768CC"/>
    <w:rsid w:val="00776B32"/>
    <w:rsid w:val="0078316F"/>
    <w:rsid w:val="007951F5"/>
    <w:rsid w:val="0079720B"/>
    <w:rsid w:val="007A1595"/>
    <w:rsid w:val="007A28A0"/>
    <w:rsid w:val="007A2E87"/>
    <w:rsid w:val="007A5AEE"/>
    <w:rsid w:val="007C0D4E"/>
    <w:rsid w:val="007C0EDD"/>
    <w:rsid w:val="007C6D89"/>
    <w:rsid w:val="007D47DB"/>
    <w:rsid w:val="007D4E1B"/>
    <w:rsid w:val="007D7FA7"/>
    <w:rsid w:val="007E3519"/>
    <w:rsid w:val="007E52AB"/>
    <w:rsid w:val="007E5CF9"/>
    <w:rsid w:val="007E75C6"/>
    <w:rsid w:val="008077BD"/>
    <w:rsid w:val="008115EA"/>
    <w:rsid w:val="008115F0"/>
    <w:rsid w:val="00817686"/>
    <w:rsid w:val="00824AF2"/>
    <w:rsid w:val="008447CD"/>
    <w:rsid w:val="008537FF"/>
    <w:rsid w:val="00854331"/>
    <w:rsid w:val="008617B3"/>
    <w:rsid w:val="00864A58"/>
    <w:rsid w:val="00866883"/>
    <w:rsid w:val="008711DF"/>
    <w:rsid w:val="0087735F"/>
    <w:rsid w:val="008878C4"/>
    <w:rsid w:val="008909CC"/>
    <w:rsid w:val="00892F09"/>
    <w:rsid w:val="008A2F04"/>
    <w:rsid w:val="008A6CB8"/>
    <w:rsid w:val="008C2891"/>
    <w:rsid w:val="008D46A3"/>
    <w:rsid w:val="008D535C"/>
    <w:rsid w:val="008E383C"/>
    <w:rsid w:val="008F5D36"/>
    <w:rsid w:val="0090090A"/>
    <w:rsid w:val="00903812"/>
    <w:rsid w:val="00907185"/>
    <w:rsid w:val="00912D8C"/>
    <w:rsid w:val="00920FB9"/>
    <w:rsid w:val="009214A6"/>
    <w:rsid w:val="00921DDF"/>
    <w:rsid w:val="009226F3"/>
    <w:rsid w:val="00923985"/>
    <w:rsid w:val="009315DD"/>
    <w:rsid w:val="0094741B"/>
    <w:rsid w:val="00953C9B"/>
    <w:rsid w:val="009708AF"/>
    <w:rsid w:val="009754CF"/>
    <w:rsid w:val="00977947"/>
    <w:rsid w:val="009904CB"/>
    <w:rsid w:val="00995844"/>
    <w:rsid w:val="00997156"/>
    <w:rsid w:val="009A121F"/>
    <w:rsid w:val="009A2184"/>
    <w:rsid w:val="009A543E"/>
    <w:rsid w:val="009C15EC"/>
    <w:rsid w:val="009D47D4"/>
    <w:rsid w:val="009D5E84"/>
    <w:rsid w:val="009E17F4"/>
    <w:rsid w:val="009E3C91"/>
    <w:rsid w:val="009F08EA"/>
    <w:rsid w:val="009F3966"/>
    <w:rsid w:val="00A05C69"/>
    <w:rsid w:val="00A10735"/>
    <w:rsid w:val="00A1234E"/>
    <w:rsid w:val="00A23B67"/>
    <w:rsid w:val="00A312A4"/>
    <w:rsid w:val="00A338AB"/>
    <w:rsid w:val="00A356CB"/>
    <w:rsid w:val="00A379A4"/>
    <w:rsid w:val="00A50639"/>
    <w:rsid w:val="00A517E1"/>
    <w:rsid w:val="00A84023"/>
    <w:rsid w:val="00AA226C"/>
    <w:rsid w:val="00AA593D"/>
    <w:rsid w:val="00AA6AE9"/>
    <w:rsid w:val="00AB155F"/>
    <w:rsid w:val="00AC26FB"/>
    <w:rsid w:val="00AD16EE"/>
    <w:rsid w:val="00AD1BB6"/>
    <w:rsid w:val="00AD3238"/>
    <w:rsid w:val="00AE32BB"/>
    <w:rsid w:val="00AE7960"/>
    <w:rsid w:val="00AF4BBC"/>
    <w:rsid w:val="00B0359B"/>
    <w:rsid w:val="00B04302"/>
    <w:rsid w:val="00B066D8"/>
    <w:rsid w:val="00B074AE"/>
    <w:rsid w:val="00B20BE2"/>
    <w:rsid w:val="00B242BD"/>
    <w:rsid w:val="00B32910"/>
    <w:rsid w:val="00B3694C"/>
    <w:rsid w:val="00B41581"/>
    <w:rsid w:val="00B424C3"/>
    <w:rsid w:val="00B532F7"/>
    <w:rsid w:val="00B5472D"/>
    <w:rsid w:val="00B56D96"/>
    <w:rsid w:val="00B62BB7"/>
    <w:rsid w:val="00B66B78"/>
    <w:rsid w:val="00B73FEA"/>
    <w:rsid w:val="00B75605"/>
    <w:rsid w:val="00B81C93"/>
    <w:rsid w:val="00B833F7"/>
    <w:rsid w:val="00B928F5"/>
    <w:rsid w:val="00B93FCB"/>
    <w:rsid w:val="00BB0551"/>
    <w:rsid w:val="00BB618F"/>
    <w:rsid w:val="00BC4CB9"/>
    <w:rsid w:val="00BD237F"/>
    <w:rsid w:val="00BD652B"/>
    <w:rsid w:val="00BF0ADB"/>
    <w:rsid w:val="00BF5EEC"/>
    <w:rsid w:val="00C06E20"/>
    <w:rsid w:val="00C12172"/>
    <w:rsid w:val="00C12E1B"/>
    <w:rsid w:val="00C15DEF"/>
    <w:rsid w:val="00C1638F"/>
    <w:rsid w:val="00C229AE"/>
    <w:rsid w:val="00C35991"/>
    <w:rsid w:val="00C36E1C"/>
    <w:rsid w:val="00C447A6"/>
    <w:rsid w:val="00C45055"/>
    <w:rsid w:val="00C51916"/>
    <w:rsid w:val="00C55FBE"/>
    <w:rsid w:val="00C72FA4"/>
    <w:rsid w:val="00C756D6"/>
    <w:rsid w:val="00C92507"/>
    <w:rsid w:val="00C9544C"/>
    <w:rsid w:val="00CA60B9"/>
    <w:rsid w:val="00CA65AE"/>
    <w:rsid w:val="00CA78C0"/>
    <w:rsid w:val="00CA7934"/>
    <w:rsid w:val="00CB1B4E"/>
    <w:rsid w:val="00CB23E4"/>
    <w:rsid w:val="00CB26D6"/>
    <w:rsid w:val="00CC2F3B"/>
    <w:rsid w:val="00CC338B"/>
    <w:rsid w:val="00CC714C"/>
    <w:rsid w:val="00CE07F8"/>
    <w:rsid w:val="00CE7175"/>
    <w:rsid w:val="00D050D3"/>
    <w:rsid w:val="00D067DC"/>
    <w:rsid w:val="00D06825"/>
    <w:rsid w:val="00D11EC8"/>
    <w:rsid w:val="00D3181E"/>
    <w:rsid w:val="00D32812"/>
    <w:rsid w:val="00D32835"/>
    <w:rsid w:val="00D37E8E"/>
    <w:rsid w:val="00D407A0"/>
    <w:rsid w:val="00D4592D"/>
    <w:rsid w:val="00D47A22"/>
    <w:rsid w:val="00D52BD4"/>
    <w:rsid w:val="00D612A7"/>
    <w:rsid w:val="00D70EC0"/>
    <w:rsid w:val="00D71311"/>
    <w:rsid w:val="00D7300B"/>
    <w:rsid w:val="00D74C8E"/>
    <w:rsid w:val="00D81878"/>
    <w:rsid w:val="00D84D2A"/>
    <w:rsid w:val="00D874E4"/>
    <w:rsid w:val="00D92EBA"/>
    <w:rsid w:val="00D92FD9"/>
    <w:rsid w:val="00DA2553"/>
    <w:rsid w:val="00DB1968"/>
    <w:rsid w:val="00DC5EB6"/>
    <w:rsid w:val="00DD4DE1"/>
    <w:rsid w:val="00DD56D0"/>
    <w:rsid w:val="00DE0A14"/>
    <w:rsid w:val="00E002DE"/>
    <w:rsid w:val="00E018CB"/>
    <w:rsid w:val="00E031C4"/>
    <w:rsid w:val="00E13584"/>
    <w:rsid w:val="00E138B4"/>
    <w:rsid w:val="00E162F1"/>
    <w:rsid w:val="00E202FF"/>
    <w:rsid w:val="00E24134"/>
    <w:rsid w:val="00E26362"/>
    <w:rsid w:val="00E320D0"/>
    <w:rsid w:val="00E3378D"/>
    <w:rsid w:val="00E341C7"/>
    <w:rsid w:val="00E34CDC"/>
    <w:rsid w:val="00E40E9B"/>
    <w:rsid w:val="00E40EE2"/>
    <w:rsid w:val="00E50B8B"/>
    <w:rsid w:val="00E52D7A"/>
    <w:rsid w:val="00E576A3"/>
    <w:rsid w:val="00E57AD4"/>
    <w:rsid w:val="00E71906"/>
    <w:rsid w:val="00E91415"/>
    <w:rsid w:val="00E9261C"/>
    <w:rsid w:val="00E93D5A"/>
    <w:rsid w:val="00EB3F58"/>
    <w:rsid w:val="00EB56AA"/>
    <w:rsid w:val="00EC3501"/>
    <w:rsid w:val="00EC534A"/>
    <w:rsid w:val="00EC74C4"/>
    <w:rsid w:val="00EE0527"/>
    <w:rsid w:val="00EE28B0"/>
    <w:rsid w:val="00EE2DCC"/>
    <w:rsid w:val="00EE48BB"/>
    <w:rsid w:val="00EF125B"/>
    <w:rsid w:val="00EF1350"/>
    <w:rsid w:val="00EF3647"/>
    <w:rsid w:val="00F048F6"/>
    <w:rsid w:val="00F322D9"/>
    <w:rsid w:val="00F359D7"/>
    <w:rsid w:val="00F61822"/>
    <w:rsid w:val="00F62B7D"/>
    <w:rsid w:val="00F656F1"/>
    <w:rsid w:val="00F660AB"/>
    <w:rsid w:val="00F67056"/>
    <w:rsid w:val="00F75F1F"/>
    <w:rsid w:val="00F77EC3"/>
    <w:rsid w:val="00F87558"/>
    <w:rsid w:val="00FA31BF"/>
    <w:rsid w:val="00FA42FB"/>
    <w:rsid w:val="00FA56A4"/>
    <w:rsid w:val="00FB0086"/>
    <w:rsid w:val="00FB1533"/>
    <w:rsid w:val="00FB400E"/>
    <w:rsid w:val="00FB576C"/>
    <w:rsid w:val="00FC0ED2"/>
    <w:rsid w:val="00FC6ADC"/>
    <w:rsid w:val="00FE02BE"/>
    <w:rsid w:val="00FF0F1F"/>
    <w:rsid w:val="00FF1F9B"/>
    <w:rsid w:val="00FF23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spacing w:after="200" w:line="276" w:lineRule="auto"/>
    </w:pPr>
    <w:rPr>
      <w:rFonts w:ascii="Calibri" w:hAnsi="Calibri" w:cs="Calibri"/>
      <w:sz w:val="22"/>
      <w:szCs w:val="22"/>
      <w:lang w:val="en-US" w:eastAsia="ar-SA"/>
    </w:rPr>
  </w:style>
  <w:style w:type="paragraph" w:styleId="berschrift1">
    <w:name w:val="heading 1"/>
    <w:basedOn w:val="Standard"/>
    <w:next w:val="Standard"/>
    <w:link w:val="berschrift1Zchn"/>
    <w:uiPriority w:val="9"/>
    <w:qFormat/>
    <w:rsid w:val="00554C59"/>
    <w:pPr>
      <w:keepNext/>
      <w:spacing w:before="240" w:after="60"/>
      <w:outlineLvl w:val="0"/>
    </w:pPr>
    <w:rPr>
      <w:rFonts w:ascii="Cambria" w:hAnsi="Cambria" w:cs="Times New Roman"/>
      <w:b/>
      <w:kern w:val="32"/>
      <w:sz w:val="32"/>
      <w:szCs w:val="20"/>
    </w:rPr>
  </w:style>
  <w:style w:type="paragraph" w:styleId="berschrift4">
    <w:name w:val="heading 4"/>
    <w:basedOn w:val="Standard"/>
    <w:link w:val="berschrift4Zchn"/>
    <w:uiPriority w:val="9"/>
    <w:qFormat/>
    <w:rsid w:val="00F61822"/>
    <w:pPr>
      <w:widowControl/>
      <w:suppressAutoHyphens w:val="0"/>
      <w:spacing w:before="100" w:beforeAutospacing="1" w:after="100" w:afterAutospacing="1" w:line="240" w:lineRule="auto"/>
      <w:outlineLvl w:val="3"/>
    </w:pPr>
    <w:rPr>
      <w:rFonts w:ascii="Times New Roman" w:hAnsi="Times New Roman" w:cs="Times New Roman"/>
      <w:b/>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554C59"/>
    <w:rPr>
      <w:rFonts w:ascii="Cambria" w:hAnsi="Cambria"/>
      <w:b/>
      <w:kern w:val="32"/>
      <w:sz w:val="32"/>
      <w:lang w:val="en-US" w:eastAsia="ar-SA" w:bidi="ar-SA"/>
    </w:rPr>
  </w:style>
  <w:style w:type="character" w:customStyle="1" w:styleId="berschrift4Zchn">
    <w:name w:val="Überschrift 4 Zchn"/>
    <w:link w:val="berschrift4"/>
    <w:uiPriority w:val="9"/>
    <w:locked/>
    <w:rsid w:val="00F61822"/>
    <w:rPr>
      <w:b/>
      <w:sz w:val="24"/>
    </w:rPr>
  </w:style>
  <w:style w:type="character" w:customStyle="1" w:styleId="WW8Num1z0">
    <w:name w:val="WW8Num1z0"/>
    <w:rPr>
      <w:rFonts w:ascii="Symbol" w:hAnsi="Symbol"/>
    </w:rPr>
  </w:style>
  <w:style w:type="character" w:customStyle="1" w:styleId="WW8Num1z2">
    <w:name w:val="WW8Num1z2"/>
    <w:rPr>
      <w:rFonts w:ascii="Wingdings" w:hAnsi="Wingdings"/>
    </w:rPr>
  </w:style>
  <w:style w:type="character" w:customStyle="1" w:styleId="WW8Num1z3">
    <w:name w:val="WW8Num1z3"/>
    <w:rPr>
      <w:rFonts w:ascii="Wingdings" w:hAnsi="Wingdings"/>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DefaultParagraphFont1">
    <w:name w:val="Default Paragraph Font1"/>
  </w:style>
  <w:style w:type="character" w:customStyle="1" w:styleId="WW8Num1z1">
    <w:name w:val="WW8Num1z1"/>
    <w:rPr>
      <w:rFonts w:ascii="Courier New" w:hAnsi="Courier New"/>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styleId="Hyperlink">
    <w:name w:val="Hyperlink"/>
    <w:uiPriority w:val="99"/>
    <w:rPr>
      <w:color w:val="0000FF"/>
      <w:u w:val="single"/>
    </w:rPr>
  </w:style>
  <w:style w:type="character" w:styleId="BesuchterHyperlink">
    <w:name w:val="FollowedHyperlink"/>
    <w:uiPriority w:val="99"/>
    <w:rPr>
      <w:color w:val="800080"/>
      <w:u w:val="single"/>
    </w:rPr>
  </w:style>
  <w:style w:type="character" w:customStyle="1" w:styleId="NormalLatin10ptChar">
    <w:name w:val="Normal + (Latin) 10 pt Char"/>
    <w:rPr>
      <w:sz w:val="22"/>
    </w:rPr>
  </w:style>
  <w:style w:type="character" w:customStyle="1" w:styleId="CommentReference1">
    <w:name w:val="Comment Reference1"/>
    <w:rPr>
      <w:sz w:val="16"/>
    </w:rPr>
  </w:style>
  <w:style w:type="character" w:customStyle="1" w:styleId="CommentTextChar">
    <w:name w:val="Comment Text Char"/>
    <w:rPr>
      <w:rFonts w:ascii="Calibri" w:hAnsi="Calibri"/>
    </w:rPr>
  </w:style>
  <w:style w:type="character" w:customStyle="1" w:styleId="CommentSubjectChar">
    <w:name w:val="Comment Subject Char"/>
    <w:rPr>
      <w:rFonts w:ascii="Calibri" w:hAnsi="Calibri"/>
      <w:b/>
    </w:rPr>
  </w:style>
  <w:style w:type="character" w:customStyle="1" w:styleId="apple-style-span">
    <w:name w:val="apple-style-span"/>
  </w:style>
  <w:style w:type="character" w:customStyle="1" w:styleId="BodyTextChar">
    <w:name w:val="Body Text Char"/>
    <w:rPr>
      <w:rFonts w:ascii="Calibri" w:hAnsi="Calibri"/>
      <w:sz w:val="22"/>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uiPriority w:val="99"/>
    <w:pPr>
      <w:spacing w:after="120"/>
    </w:pPr>
    <w:rPr>
      <w:rFonts w:cs="Times New Roman"/>
      <w:szCs w:val="20"/>
    </w:rPr>
  </w:style>
  <w:style w:type="character" w:customStyle="1" w:styleId="TextkrperZchn">
    <w:name w:val="Textkörper Zchn"/>
    <w:link w:val="Textkrper"/>
    <w:uiPriority w:val="99"/>
    <w:semiHidden/>
    <w:locked/>
    <w:rPr>
      <w:rFonts w:ascii="Calibri" w:hAnsi="Calibri"/>
      <w:sz w:val="22"/>
      <w:lang w:val="en-US" w:eastAsia="ar-SA" w:bidi="ar-SA"/>
    </w:rPr>
  </w:style>
  <w:style w:type="paragraph" w:styleId="Liste">
    <w:name w:val="List"/>
    <w:basedOn w:val="Textkrper"/>
    <w:uiPriority w:val="99"/>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Heading">
    <w:name w:val="Heading"/>
    <w:basedOn w:val="Standard"/>
    <w:next w:val="Textkrper"/>
    <w:pPr>
      <w:keepNext/>
      <w:spacing w:before="240" w:after="120"/>
    </w:pPr>
    <w:rPr>
      <w:rFonts w:ascii="Arial" w:hAnsi="Arial" w:cs="Tahoma"/>
      <w:sz w:val="28"/>
      <w:szCs w:val="28"/>
    </w:rPr>
  </w:style>
  <w:style w:type="paragraph" w:customStyle="1" w:styleId="Caption1">
    <w:name w:val="Caption1"/>
    <w:basedOn w:val="Standard"/>
    <w:pPr>
      <w:suppressLineNumbers/>
      <w:spacing w:before="120" w:after="120"/>
    </w:pPr>
    <w:rPr>
      <w:rFonts w:cs="Tahoma"/>
      <w:i/>
      <w:iCs/>
      <w:sz w:val="24"/>
      <w:szCs w:val="24"/>
    </w:rPr>
  </w:style>
  <w:style w:type="paragraph" w:customStyle="1" w:styleId="Index">
    <w:name w:val="Index"/>
    <w:basedOn w:val="Standard"/>
    <w:pPr>
      <w:suppressLineNumbers/>
    </w:pPr>
    <w:rPr>
      <w:rFonts w:cs="Tahoma"/>
    </w:rPr>
  </w:style>
  <w:style w:type="paragraph" w:customStyle="1" w:styleId="ColorfulList-Accent11">
    <w:name w:val="Colorful List - Accent 11"/>
    <w:basedOn w:val="Standard"/>
    <w:pPr>
      <w:ind w:left="720"/>
    </w:pPr>
  </w:style>
  <w:style w:type="paragraph" w:customStyle="1" w:styleId="NormalLatin10pt">
    <w:name w:val="Normal + (Latin) 10 pt"/>
    <w:basedOn w:val="Standard"/>
    <w:pPr>
      <w:spacing w:after="0" w:line="240" w:lineRule="auto"/>
      <w:ind w:left="720"/>
    </w:pPr>
    <w:rPr>
      <w:sz w:val="20"/>
    </w:rPr>
  </w:style>
  <w:style w:type="paragraph" w:customStyle="1" w:styleId="BalloonText1">
    <w:name w:val="Balloon Text1"/>
    <w:basedOn w:val="Standard"/>
    <w:rPr>
      <w:rFonts w:ascii="Tahoma" w:hAnsi="Tahoma"/>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mmentText1">
    <w:name w:val="Comment Text1"/>
    <w:basedOn w:val="Standard"/>
    <w:rPr>
      <w:sz w:val="20"/>
      <w:szCs w:val="20"/>
    </w:rPr>
  </w:style>
  <w:style w:type="paragraph" w:customStyle="1" w:styleId="CommentSubject1">
    <w:name w:val="Comment Subject1"/>
    <w:basedOn w:val="CommentText1"/>
    <w:next w:val="CommentText1"/>
    <w:rPr>
      <w:b/>
      <w:bCs/>
    </w:rPr>
  </w:style>
  <w:style w:type="paragraph" w:customStyle="1" w:styleId="NormalWeb1">
    <w:name w:val="Normal (Web)1"/>
    <w:basedOn w:val="Standard"/>
    <w:pPr>
      <w:suppressAutoHyphens w:val="0"/>
      <w:spacing w:before="280" w:after="280" w:line="240" w:lineRule="auto"/>
    </w:pPr>
    <w:rPr>
      <w:rFonts w:ascii="Arial Unicode MS" w:eastAsia="Arial Unicode MS" w:hAnsi="Arial Unicode MS" w:cs="Arial Unicode MS"/>
      <w:color w:val="000000"/>
      <w:sz w:val="24"/>
      <w:szCs w:val="24"/>
      <w:lang w:val="de-CH"/>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customStyle="1" w:styleId="hps">
    <w:name w:val="hps"/>
    <w:rsid w:val="003E56C1"/>
  </w:style>
  <w:style w:type="table" w:customStyle="1" w:styleId="MittleresRaster21">
    <w:name w:val="Mittleres Raster 21"/>
    <w:basedOn w:val="NormaleTabelle"/>
    <w:uiPriority w:val="68"/>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character" w:customStyle="1" w:styleId="style1">
    <w:name w:val="style1"/>
    <w:rsid w:val="00F322D9"/>
  </w:style>
  <w:style w:type="table" w:styleId="Tabellenraster">
    <w:name w:val="Table Grid"/>
    <w:basedOn w:val="NormaleTabelle"/>
    <w:uiPriority w:val="59"/>
    <w:rsid w:val="00D92E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uiPriority w:val="99"/>
    <w:semiHidden/>
    <w:unhideWhenUsed/>
    <w:rsid w:val="00D06825"/>
    <w:rPr>
      <w:sz w:val="16"/>
    </w:rPr>
  </w:style>
  <w:style w:type="paragraph" w:styleId="Kommentartext">
    <w:name w:val="annotation text"/>
    <w:basedOn w:val="Standard"/>
    <w:link w:val="KommentartextZchn"/>
    <w:uiPriority w:val="99"/>
    <w:semiHidden/>
    <w:unhideWhenUsed/>
    <w:rsid w:val="00D06825"/>
    <w:rPr>
      <w:rFonts w:cs="Times New Roman"/>
      <w:sz w:val="20"/>
      <w:szCs w:val="20"/>
    </w:rPr>
  </w:style>
  <w:style w:type="character" w:customStyle="1" w:styleId="KommentartextZchn">
    <w:name w:val="Kommentartext Zchn"/>
    <w:link w:val="Kommentartext"/>
    <w:uiPriority w:val="99"/>
    <w:semiHidden/>
    <w:locked/>
    <w:rsid w:val="00D06825"/>
    <w:rPr>
      <w:rFonts w:ascii="Calibri" w:hAnsi="Calibri"/>
      <w:lang w:val="en-US" w:eastAsia="ar-SA" w:bidi="ar-SA"/>
    </w:rPr>
  </w:style>
  <w:style w:type="paragraph" w:styleId="Kommentarthema">
    <w:name w:val="annotation subject"/>
    <w:basedOn w:val="Kommentartext"/>
    <w:next w:val="Kommentartext"/>
    <w:link w:val="KommentarthemaZchn"/>
    <w:uiPriority w:val="99"/>
    <w:semiHidden/>
    <w:unhideWhenUsed/>
    <w:rsid w:val="00D06825"/>
    <w:rPr>
      <w:b/>
    </w:rPr>
  </w:style>
  <w:style w:type="character" w:customStyle="1" w:styleId="KommentarthemaZchn">
    <w:name w:val="Kommentarthema Zchn"/>
    <w:link w:val="Kommentarthema"/>
    <w:uiPriority w:val="99"/>
    <w:semiHidden/>
    <w:locked/>
    <w:rsid w:val="00D06825"/>
    <w:rPr>
      <w:rFonts w:ascii="Calibri" w:hAnsi="Calibri"/>
      <w:b/>
      <w:lang w:val="en-US" w:eastAsia="ar-SA" w:bidi="ar-SA"/>
    </w:rPr>
  </w:style>
  <w:style w:type="paragraph" w:styleId="Sprechblasentext">
    <w:name w:val="Balloon Text"/>
    <w:basedOn w:val="Standard"/>
    <w:link w:val="SprechblasentextZchn"/>
    <w:uiPriority w:val="99"/>
    <w:semiHidden/>
    <w:unhideWhenUsed/>
    <w:rsid w:val="00D06825"/>
    <w:pPr>
      <w:spacing w:after="0" w:line="240" w:lineRule="auto"/>
    </w:pPr>
    <w:rPr>
      <w:rFonts w:ascii="Tahoma" w:hAnsi="Tahoma" w:cs="Times New Roman"/>
      <w:sz w:val="16"/>
      <w:szCs w:val="20"/>
    </w:rPr>
  </w:style>
  <w:style w:type="character" w:customStyle="1" w:styleId="SprechblasentextZchn">
    <w:name w:val="Sprechblasentext Zchn"/>
    <w:link w:val="Sprechblasentext"/>
    <w:uiPriority w:val="99"/>
    <w:semiHidden/>
    <w:locked/>
    <w:rsid w:val="00D06825"/>
    <w:rPr>
      <w:rFonts w:ascii="Tahoma" w:hAnsi="Tahoma"/>
      <w:sz w:val="16"/>
      <w:lang w:val="en-US" w:eastAsia="ar-SA" w:bidi="ar-SA"/>
    </w:rPr>
  </w:style>
  <w:style w:type="paragraph" w:styleId="StandardWeb">
    <w:name w:val="Normal (Web)"/>
    <w:basedOn w:val="Standard"/>
    <w:uiPriority w:val="99"/>
    <w:semiHidden/>
    <w:unhideWhenUsed/>
    <w:rsid w:val="00750F40"/>
    <w:pPr>
      <w:widowControl/>
      <w:suppressAutoHyphens w:val="0"/>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default">
    <w:name w:val="default"/>
    <w:basedOn w:val="Standard"/>
    <w:rsid w:val="005F17EB"/>
    <w:pPr>
      <w:widowControl/>
      <w:suppressAutoHyphens w:val="0"/>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Default0">
    <w:name w:val="Default"/>
    <w:rsid w:val="000E78BF"/>
    <w:pPr>
      <w:autoSpaceDE w:val="0"/>
      <w:autoSpaceDN w:val="0"/>
      <w:adjustRightInd w:val="0"/>
    </w:pPr>
    <w:rPr>
      <w:rFonts w:ascii="Cambria" w:hAnsi="Cambria" w:cs="Cambria"/>
      <w:color w:val="000000"/>
      <w:sz w:val="24"/>
      <w:szCs w:val="24"/>
    </w:rPr>
  </w:style>
  <w:style w:type="table" w:styleId="MittlereListe2-Akzent2">
    <w:name w:val="Medium List 2 Accent 2"/>
    <w:basedOn w:val="NormaleTabelle"/>
    <w:uiPriority w:val="71"/>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FarbigeSchattierung-Akzent1">
    <w:name w:val="Colorful Shading Accent 1"/>
    <w:basedOn w:val="NormaleTabelle"/>
    <w:uiPriority w:val="71"/>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Zeilennummer">
    <w:name w:val="line number"/>
    <w:uiPriority w:val="99"/>
    <w:semiHidden/>
    <w:unhideWhenUsed/>
    <w:rsid w:val="00D74C8E"/>
  </w:style>
  <w:style w:type="character" w:customStyle="1" w:styleId="highlight">
    <w:name w:val="highlight"/>
    <w:rsid w:val="002D71C0"/>
    <w:rPr>
      <w:rFonts w:cs="Times New Roman"/>
    </w:rPr>
  </w:style>
  <w:style w:type="paragraph" w:styleId="berarbeitung">
    <w:name w:val="Revision"/>
    <w:hidden/>
    <w:uiPriority w:val="99"/>
    <w:semiHidden/>
    <w:rsid w:val="00655263"/>
    <w:rPr>
      <w:rFonts w:ascii="Calibri" w:hAnsi="Calibri" w:cs="Calibri"/>
      <w:sz w:val="22"/>
      <w:szCs w:val="22"/>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spacing w:after="200" w:line="276" w:lineRule="auto"/>
    </w:pPr>
    <w:rPr>
      <w:rFonts w:ascii="Calibri" w:hAnsi="Calibri" w:cs="Calibri"/>
      <w:sz w:val="22"/>
      <w:szCs w:val="22"/>
      <w:lang w:val="en-US" w:eastAsia="ar-SA"/>
    </w:rPr>
  </w:style>
  <w:style w:type="paragraph" w:styleId="berschrift1">
    <w:name w:val="heading 1"/>
    <w:basedOn w:val="Standard"/>
    <w:next w:val="Standard"/>
    <w:link w:val="berschrift1Zchn"/>
    <w:uiPriority w:val="9"/>
    <w:qFormat/>
    <w:rsid w:val="00554C59"/>
    <w:pPr>
      <w:keepNext/>
      <w:spacing w:before="240" w:after="60"/>
      <w:outlineLvl w:val="0"/>
    </w:pPr>
    <w:rPr>
      <w:rFonts w:ascii="Cambria" w:hAnsi="Cambria" w:cs="Times New Roman"/>
      <w:b/>
      <w:kern w:val="32"/>
      <w:sz w:val="32"/>
      <w:szCs w:val="20"/>
    </w:rPr>
  </w:style>
  <w:style w:type="paragraph" w:styleId="berschrift4">
    <w:name w:val="heading 4"/>
    <w:basedOn w:val="Standard"/>
    <w:link w:val="berschrift4Zchn"/>
    <w:uiPriority w:val="9"/>
    <w:qFormat/>
    <w:rsid w:val="00F61822"/>
    <w:pPr>
      <w:widowControl/>
      <w:suppressAutoHyphens w:val="0"/>
      <w:spacing w:before="100" w:beforeAutospacing="1" w:after="100" w:afterAutospacing="1" w:line="240" w:lineRule="auto"/>
      <w:outlineLvl w:val="3"/>
    </w:pPr>
    <w:rPr>
      <w:rFonts w:ascii="Times New Roman" w:hAnsi="Times New Roman" w:cs="Times New Roman"/>
      <w:b/>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554C59"/>
    <w:rPr>
      <w:rFonts w:ascii="Cambria" w:hAnsi="Cambria"/>
      <w:b/>
      <w:kern w:val="32"/>
      <w:sz w:val="32"/>
      <w:lang w:val="en-US" w:eastAsia="ar-SA" w:bidi="ar-SA"/>
    </w:rPr>
  </w:style>
  <w:style w:type="character" w:customStyle="1" w:styleId="berschrift4Zchn">
    <w:name w:val="Überschrift 4 Zchn"/>
    <w:link w:val="berschrift4"/>
    <w:uiPriority w:val="9"/>
    <w:locked/>
    <w:rsid w:val="00F61822"/>
    <w:rPr>
      <w:b/>
      <w:sz w:val="24"/>
    </w:rPr>
  </w:style>
  <w:style w:type="character" w:customStyle="1" w:styleId="WW8Num1z0">
    <w:name w:val="WW8Num1z0"/>
    <w:rPr>
      <w:rFonts w:ascii="Symbol" w:hAnsi="Symbol"/>
    </w:rPr>
  </w:style>
  <w:style w:type="character" w:customStyle="1" w:styleId="WW8Num1z2">
    <w:name w:val="WW8Num1z2"/>
    <w:rPr>
      <w:rFonts w:ascii="Wingdings" w:hAnsi="Wingdings"/>
    </w:rPr>
  </w:style>
  <w:style w:type="character" w:customStyle="1" w:styleId="WW8Num1z3">
    <w:name w:val="WW8Num1z3"/>
    <w:rPr>
      <w:rFonts w:ascii="Wingdings" w:hAnsi="Wingdings"/>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DefaultParagraphFont1">
    <w:name w:val="Default Paragraph Font1"/>
  </w:style>
  <w:style w:type="character" w:customStyle="1" w:styleId="WW8Num1z1">
    <w:name w:val="WW8Num1z1"/>
    <w:rPr>
      <w:rFonts w:ascii="Courier New" w:hAnsi="Courier New"/>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styleId="Hyperlink">
    <w:name w:val="Hyperlink"/>
    <w:uiPriority w:val="99"/>
    <w:rPr>
      <w:color w:val="0000FF"/>
      <w:u w:val="single"/>
    </w:rPr>
  </w:style>
  <w:style w:type="character" w:styleId="BesuchterHyperlink">
    <w:name w:val="FollowedHyperlink"/>
    <w:uiPriority w:val="99"/>
    <w:rPr>
      <w:color w:val="800080"/>
      <w:u w:val="single"/>
    </w:rPr>
  </w:style>
  <w:style w:type="character" w:customStyle="1" w:styleId="NormalLatin10ptChar">
    <w:name w:val="Normal + (Latin) 10 pt Char"/>
    <w:rPr>
      <w:sz w:val="22"/>
    </w:rPr>
  </w:style>
  <w:style w:type="character" w:customStyle="1" w:styleId="CommentReference1">
    <w:name w:val="Comment Reference1"/>
    <w:rPr>
      <w:sz w:val="16"/>
    </w:rPr>
  </w:style>
  <w:style w:type="character" w:customStyle="1" w:styleId="CommentTextChar">
    <w:name w:val="Comment Text Char"/>
    <w:rPr>
      <w:rFonts w:ascii="Calibri" w:hAnsi="Calibri"/>
    </w:rPr>
  </w:style>
  <w:style w:type="character" w:customStyle="1" w:styleId="CommentSubjectChar">
    <w:name w:val="Comment Subject Char"/>
    <w:rPr>
      <w:rFonts w:ascii="Calibri" w:hAnsi="Calibri"/>
      <w:b/>
    </w:rPr>
  </w:style>
  <w:style w:type="character" w:customStyle="1" w:styleId="apple-style-span">
    <w:name w:val="apple-style-span"/>
  </w:style>
  <w:style w:type="character" w:customStyle="1" w:styleId="BodyTextChar">
    <w:name w:val="Body Text Char"/>
    <w:rPr>
      <w:rFonts w:ascii="Calibri" w:hAnsi="Calibri"/>
      <w:sz w:val="22"/>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uiPriority w:val="99"/>
    <w:pPr>
      <w:spacing w:after="120"/>
    </w:pPr>
    <w:rPr>
      <w:rFonts w:cs="Times New Roman"/>
      <w:szCs w:val="20"/>
    </w:rPr>
  </w:style>
  <w:style w:type="character" w:customStyle="1" w:styleId="TextkrperZchn">
    <w:name w:val="Textkörper Zchn"/>
    <w:link w:val="Textkrper"/>
    <w:uiPriority w:val="99"/>
    <w:semiHidden/>
    <w:locked/>
    <w:rPr>
      <w:rFonts w:ascii="Calibri" w:hAnsi="Calibri"/>
      <w:sz w:val="22"/>
      <w:lang w:val="en-US" w:eastAsia="ar-SA" w:bidi="ar-SA"/>
    </w:rPr>
  </w:style>
  <w:style w:type="paragraph" w:styleId="Liste">
    <w:name w:val="List"/>
    <w:basedOn w:val="Textkrper"/>
    <w:uiPriority w:val="99"/>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Heading">
    <w:name w:val="Heading"/>
    <w:basedOn w:val="Standard"/>
    <w:next w:val="Textkrper"/>
    <w:pPr>
      <w:keepNext/>
      <w:spacing w:before="240" w:after="120"/>
    </w:pPr>
    <w:rPr>
      <w:rFonts w:ascii="Arial" w:hAnsi="Arial" w:cs="Tahoma"/>
      <w:sz w:val="28"/>
      <w:szCs w:val="28"/>
    </w:rPr>
  </w:style>
  <w:style w:type="paragraph" w:customStyle="1" w:styleId="Caption1">
    <w:name w:val="Caption1"/>
    <w:basedOn w:val="Standard"/>
    <w:pPr>
      <w:suppressLineNumbers/>
      <w:spacing w:before="120" w:after="120"/>
    </w:pPr>
    <w:rPr>
      <w:rFonts w:cs="Tahoma"/>
      <w:i/>
      <w:iCs/>
      <w:sz w:val="24"/>
      <w:szCs w:val="24"/>
    </w:rPr>
  </w:style>
  <w:style w:type="paragraph" w:customStyle="1" w:styleId="Index">
    <w:name w:val="Index"/>
    <w:basedOn w:val="Standard"/>
    <w:pPr>
      <w:suppressLineNumbers/>
    </w:pPr>
    <w:rPr>
      <w:rFonts w:cs="Tahoma"/>
    </w:rPr>
  </w:style>
  <w:style w:type="paragraph" w:customStyle="1" w:styleId="ColorfulList-Accent11">
    <w:name w:val="Colorful List - Accent 11"/>
    <w:basedOn w:val="Standard"/>
    <w:pPr>
      <w:ind w:left="720"/>
    </w:pPr>
  </w:style>
  <w:style w:type="paragraph" w:customStyle="1" w:styleId="NormalLatin10pt">
    <w:name w:val="Normal + (Latin) 10 pt"/>
    <w:basedOn w:val="Standard"/>
    <w:pPr>
      <w:spacing w:after="0" w:line="240" w:lineRule="auto"/>
      <w:ind w:left="720"/>
    </w:pPr>
    <w:rPr>
      <w:sz w:val="20"/>
    </w:rPr>
  </w:style>
  <w:style w:type="paragraph" w:customStyle="1" w:styleId="BalloonText1">
    <w:name w:val="Balloon Text1"/>
    <w:basedOn w:val="Standard"/>
    <w:rPr>
      <w:rFonts w:ascii="Tahoma" w:hAnsi="Tahoma"/>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mmentText1">
    <w:name w:val="Comment Text1"/>
    <w:basedOn w:val="Standard"/>
    <w:rPr>
      <w:sz w:val="20"/>
      <w:szCs w:val="20"/>
    </w:rPr>
  </w:style>
  <w:style w:type="paragraph" w:customStyle="1" w:styleId="CommentSubject1">
    <w:name w:val="Comment Subject1"/>
    <w:basedOn w:val="CommentText1"/>
    <w:next w:val="CommentText1"/>
    <w:rPr>
      <w:b/>
      <w:bCs/>
    </w:rPr>
  </w:style>
  <w:style w:type="paragraph" w:customStyle="1" w:styleId="NormalWeb1">
    <w:name w:val="Normal (Web)1"/>
    <w:basedOn w:val="Standard"/>
    <w:pPr>
      <w:suppressAutoHyphens w:val="0"/>
      <w:spacing w:before="280" w:after="280" w:line="240" w:lineRule="auto"/>
    </w:pPr>
    <w:rPr>
      <w:rFonts w:ascii="Arial Unicode MS" w:eastAsia="Arial Unicode MS" w:hAnsi="Arial Unicode MS" w:cs="Arial Unicode MS"/>
      <w:color w:val="000000"/>
      <w:sz w:val="24"/>
      <w:szCs w:val="24"/>
      <w:lang w:val="de-CH"/>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customStyle="1" w:styleId="hps">
    <w:name w:val="hps"/>
    <w:rsid w:val="003E56C1"/>
  </w:style>
  <w:style w:type="table" w:customStyle="1" w:styleId="MittleresRaster21">
    <w:name w:val="Mittleres Raster 21"/>
    <w:basedOn w:val="NormaleTabelle"/>
    <w:uiPriority w:val="68"/>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character" w:customStyle="1" w:styleId="style1">
    <w:name w:val="style1"/>
    <w:rsid w:val="00F322D9"/>
  </w:style>
  <w:style w:type="table" w:styleId="Tabellenraster">
    <w:name w:val="Table Grid"/>
    <w:basedOn w:val="NormaleTabelle"/>
    <w:uiPriority w:val="59"/>
    <w:rsid w:val="00D92E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uiPriority w:val="99"/>
    <w:semiHidden/>
    <w:unhideWhenUsed/>
    <w:rsid w:val="00D06825"/>
    <w:rPr>
      <w:sz w:val="16"/>
    </w:rPr>
  </w:style>
  <w:style w:type="paragraph" w:styleId="Kommentartext">
    <w:name w:val="annotation text"/>
    <w:basedOn w:val="Standard"/>
    <w:link w:val="KommentartextZchn"/>
    <w:uiPriority w:val="99"/>
    <w:semiHidden/>
    <w:unhideWhenUsed/>
    <w:rsid w:val="00D06825"/>
    <w:rPr>
      <w:rFonts w:cs="Times New Roman"/>
      <w:sz w:val="20"/>
      <w:szCs w:val="20"/>
    </w:rPr>
  </w:style>
  <w:style w:type="character" w:customStyle="1" w:styleId="KommentartextZchn">
    <w:name w:val="Kommentartext Zchn"/>
    <w:link w:val="Kommentartext"/>
    <w:uiPriority w:val="99"/>
    <w:semiHidden/>
    <w:locked/>
    <w:rsid w:val="00D06825"/>
    <w:rPr>
      <w:rFonts w:ascii="Calibri" w:hAnsi="Calibri"/>
      <w:lang w:val="en-US" w:eastAsia="ar-SA" w:bidi="ar-SA"/>
    </w:rPr>
  </w:style>
  <w:style w:type="paragraph" w:styleId="Kommentarthema">
    <w:name w:val="annotation subject"/>
    <w:basedOn w:val="Kommentartext"/>
    <w:next w:val="Kommentartext"/>
    <w:link w:val="KommentarthemaZchn"/>
    <w:uiPriority w:val="99"/>
    <w:semiHidden/>
    <w:unhideWhenUsed/>
    <w:rsid w:val="00D06825"/>
    <w:rPr>
      <w:b/>
    </w:rPr>
  </w:style>
  <w:style w:type="character" w:customStyle="1" w:styleId="KommentarthemaZchn">
    <w:name w:val="Kommentarthema Zchn"/>
    <w:link w:val="Kommentarthema"/>
    <w:uiPriority w:val="99"/>
    <w:semiHidden/>
    <w:locked/>
    <w:rsid w:val="00D06825"/>
    <w:rPr>
      <w:rFonts w:ascii="Calibri" w:hAnsi="Calibri"/>
      <w:b/>
      <w:lang w:val="en-US" w:eastAsia="ar-SA" w:bidi="ar-SA"/>
    </w:rPr>
  </w:style>
  <w:style w:type="paragraph" w:styleId="Sprechblasentext">
    <w:name w:val="Balloon Text"/>
    <w:basedOn w:val="Standard"/>
    <w:link w:val="SprechblasentextZchn"/>
    <w:uiPriority w:val="99"/>
    <w:semiHidden/>
    <w:unhideWhenUsed/>
    <w:rsid w:val="00D06825"/>
    <w:pPr>
      <w:spacing w:after="0" w:line="240" w:lineRule="auto"/>
    </w:pPr>
    <w:rPr>
      <w:rFonts w:ascii="Tahoma" w:hAnsi="Tahoma" w:cs="Times New Roman"/>
      <w:sz w:val="16"/>
      <w:szCs w:val="20"/>
    </w:rPr>
  </w:style>
  <w:style w:type="character" w:customStyle="1" w:styleId="SprechblasentextZchn">
    <w:name w:val="Sprechblasentext Zchn"/>
    <w:link w:val="Sprechblasentext"/>
    <w:uiPriority w:val="99"/>
    <w:semiHidden/>
    <w:locked/>
    <w:rsid w:val="00D06825"/>
    <w:rPr>
      <w:rFonts w:ascii="Tahoma" w:hAnsi="Tahoma"/>
      <w:sz w:val="16"/>
      <w:lang w:val="en-US" w:eastAsia="ar-SA" w:bidi="ar-SA"/>
    </w:rPr>
  </w:style>
  <w:style w:type="paragraph" w:styleId="StandardWeb">
    <w:name w:val="Normal (Web)"/>
    <w:basedOn w:val="Standard"/>
    <w:uiPriority w:val="99"/>
    <w:semiHidden/>
    <w:unhideWhenUsed/>
    <w:rsid w:val="00750F40"/>
    <w:pPr>
      <w:widowControl/>
      <w:suppressAutoHyphens w:val="0"/>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default">
    <w:name w:val="default"/>
    <w:basedOn w:val="Standard"/>
    <w:rsid w:val="005F17EB"/>
    <w:pPr>
      <w:widowControl/>
      <w:suppressAutoHyphens w:val="0"/>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Default0">
    <w:name w:val="Default"/>
    <w:rsid w:val="000E78BF"/>
    <w:pPr>
      <w:autoSpaceDE w:val="0"/>
      <w:autoSpaceDN w:val="0"/>
      <w:adjustRightInd w:val="0"/>
    </w:pPr>
    <w:rPr>
      <w:rFonts w:ascii="Cambria" w:hAnsi="Cambria" w:cs="Cambria"/>
      <w:color w:val="000000"/>
      <w:sz w:val="24"/>
      <w:szCs w:val="24"/>
    </w:rPr>
  </w:style>
  <w:style w:type="table" w:styleId="MittlereListe2-Akzent2">
    <w:name w:val="Medium List 2 Accent 2"/>
    <w:basedOn w:val="NormaleTabelle"/>
    <w:uiPriority w:val="71"/>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FarbigeSchattierung-Akzent1">
    <w:name w:val="Colorful Shading Accent 1"/>
    <w:basedOn w:val="NormaleTabelle"/>
    <w:uiPriority w:val="71"/>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Zeilennummer">
    <w:name w:val="line number"/>
    <w:uiPriority w:val="99"/>
    <w:semiHidden/>
    <w:unhideWhenUsed/>
    <w:rsid w:val="00D74C8E"/>
  </w:style>
  <w:style w:type="character" w:customStyle="1" w:styleId="highlight">
    <w:name w:val="highlight"/>
    <w:rsid w:val="002D71C0"/>
    <w:rPr>
      <w:rFonts w:cs="Times New Roman"/>
    </w:rPr>
  </w:style>
  <w:style w:type="paragraph" w:styleId="berarbeitung">
    <w:name w:val="Revision"/>
    <w:hidden/>
    <w:uiPriority w:val="99"/>
    <w:semiHidden/>
    <w:rsid w:val="00655263"/>
    <w:rPr>
      <w:rFonts w:ascii="Calibri" w:hAnsi="Calibri" w:cs="Calibri"/>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3805">
      <w:bodyDiv w:val="1"/>
      <w:marLeft w:val="0"/>
      <w:marRight w:val="0"/>
      <w:marTop w:val="0"/>
      <w:marBottom w:val="0"/>
      <w:divBdr>
        <w:top w:val="none" w:sz="0" w:space="0" w:color="auto"/>
        <w:left w:val="none" w:sz="0" w:space="0" w:color="auto"/>
        <w:bottom w:val="none" w:sz="0" w:space="0" w:color="auto"/>
        <w:right w:val="none" w:sz="0" w:space="0" w:color="auto"/>
      </w:divBdr>
    </w:div>
    <w:div w:id="252714126">
      <w:marLeft w:val="0"/>
      <w:marRight w:val="0"/>
      <w:marTop w:val="0"/>
      <w:marBottom w:val="0"/>
      <w:divBdr>
        <w:top w:val="none" w:sz="0" w:space="0" w:color="auto"/>
        <w:left w:val="none" w:sz="0" w:space="0" w:color="auto"/>
        <w:bottom w:val="none" w:sz="0" w:space="0" w:color="auto"/>
        <w:right w:val="none" w:sz="0" w:space="0" w:color="auto"/>
      </w:divBdr>
    </w:div>
    <w:div w:id="252714127">
      <w:marLeft w:val="0"/>
      <w:marRight w:val="0"/>
      <w:marTop w:val="0"/>
      <w:marBottom w:val="0"/>
      <w:divBdr>
        <w:top w:val="none" w:sz="0" w:space="0" w:color="auto"/>
        <w:left w:val="none" w:sz="0" w:space="0" w:color="auto"/>
        <w:bottom w:val="none" w:sz="0" w:space="0" w:color="auto"/>
        <w:right w:val="none" w:sz="0" w:space="0" w:color="auto"/>
      </w:divBdr>
    </w:div>
    <w:div w:id="252714128">
      <w:marLeft w:val="0"/>
      <w:marRight w:val="0"/>
      <w:marTop w:val="0"/>
      <w:marBottom w:val="0"/>
      <w:divBdr>
        <w:top w:val="none" w:sz="0" w:space="0" w:color="auto"/>
        <w:left w:val="none" w:sz="0" w:space="0" w:color="auto"/>
        <w:bottom w:val="none" w:sz="0" w:space="0" w:color="auto"/>
        <w:right w:val="none" w:sz="0" w:space="0" w:color="auto"/>
      </w:divBdr>
    </w:div>
    <w:div w:id="252714129">
      <w:marLeft w:val="0"/>
      <w:marRight w:val="0"/>
      <w:marTop w:val="0"/>
      <w:marBottom w:val="0"/>
      <w:divBdr>
        <w:top w:val="none" w:sz="0" w:space="0" w:color="auto"/>
        <w:left w:val="none" w:sz="0" w:space="0" w:color="auto"/>
        <w:bottom w:val="none" w:sz="0" w:space="0" w:color="auto"/>
        <w:right w:val="none" w:sz="0" w:space="0" w:color="auto"/>
      </w:divBdr>
    </w:div>
    <w:div w:id="252714130">
      <w:marLeft w:val="0"/>
      <w:marRight w:val="0"/>
      <w:marTop w:val="0"/>
      <w:marBottom w:val="0"/>
      <w:divBdr>
        <w:top w:val="none" w:sz="0" w:space="0" w:color="auto"/>
        <w:left w:val="none" w:sz="0" w:space="0" w:color="auto"/>
        <w:bottom w:val="none" w:sz="0" w:space="0" w:color="auto"/>
        <w:right w:val="none" w:sz="0" w:space="0" w:color="auto"/>
      </w:divBdr>
    </w:div>
    <w:div w:id="252714131">
      <w:marLeft w:val="0"/>
      <w:marRight w:val="0"/>
      <w:marTop w:val="0"/>
      <w:marBottom w:val="0"/>
      <w:divBdr>
        <w:top w:val="none" w:sz="0" w:space="0" w:color="auto"/>
        <w:left w:val="none" w:sz="0" w:space="0" w:color="auto"/>
        <w:bottom w:val="none" w:sz="0" w:space="0" w:color="auto"/>
        <w:right w:val="none" w:sz="0" w:space="0" w:color="auto"/>
      </w:divBdr>
    </w:div>
    <w:div w:id="252714132">
      <w:marLeft w:val="0"/>
      <w:marRight w:val="0"/>
      <w:marTop w:val="0"/>
      <w:marBottom w:val="0"/>
      <w:divBdr>
        <w:top w:val="none" w:sz="0" w:space="0" w:color="auto"/>
        <w:left w:val="none" w:sz="0" w:space="0" w:color="auto"/>
        <w:bottom w:val="none" w:sz="0" w:space="0" w:color="auto"/>
        <w:right w:val="none" w:sz="0" w:space="0" w:color="auto"/>
      </w:divBdr>
    </w:div>
    <w:div w:id="252714133">
      <w:marLeft w:val="0"/>
      <w:marRight w:val="0"/>
      <w:marTop w:val="0"/>
      <w:marBottom w:val="0"/>
      <w:divBdr>
        <w:top w:val="none" w:sz="0" w:space="0" w:color="auto"/>
        <w:left w:val="none" w:sz="0" w:space="0" w:color="auto"/>
        <w:bottom w:val="none" w:sz="0" w:space="0" w:color="auto"/>
        <w:right w:val="none" w:sz="0" w:space="0" w:color="auto"/>
      </w:divBdr>
    </w:div>
    <w:div w:id="252714134">
      <w:marLeft w:val="0"/>
      <w:marRight w:val="0"/>
      <w:marTop w:val="0"/>
      <w:marBottom w:val="0"/>
      <w:divBdr>
        <w:top w:val="none" w:sz="0" w:space="0" w:color="auto"/>
        <w:left w:val="none" w:sz="0" w:space="0" w:color="auto"/>
        <w:bottom w:val="none" w:sz="0" w:space="0" w:color="auto"/>
        <w:right w:val="none" w:sz="0" w:space="0" w:color="auto"/>
      </w:divBdr>
    </w:div>
    <w:div w:id="252714135">
      <w:marLeft w:val="0"/>
      <w:marRight w:val="0"/>
      <w:marTop w:val="0"/>
      <w:marBottom w:val="0"/>
      <w:divBdr>
        <w:top w:val="none" w:sz="0" w:space="0" w:color="auto"/>
        <w:left w:val="none" w:sz="0" w:space="0" w:color="auto"/>
        <w:bottom w:val="none" w:sz="0" w:space="0" w:color="auto"/>
        <w:right w:val="none" w:sz="0" w:space="0" w:color="auto"/>
      </w:divBdr>
    </w:div>
    <w:div w:id="252714136">
      <w:marLeft w:val="0"/>
      <w:marRight w:val="0"/>
      <w:marTop w:val="0"/>
      <w:marBottom w:val="0"/>
      <w:divBdr>
        <w:top w:val="none" w:sz="0" w:space="0" w:color="auto"/>
        <w:left w:val="none" w:sz="0" w:space="0" w:color="auto"/>
        <w:bottom w:val="none" w:sz="0" w:space="0" w:color="auto"/>
        <w:right w:val="none" w:sz="0" w:space="0" w:color="auto"/>
      </w:divBdr>
    </w:div>
    <w:div w:id="252714137">
      <w:marLeft w:val="0"/>
      <w:marRight w:val="0"/>
      <w:marTop w:val="0"/>
      <w:marBottom w:val="0"/>
      <w:divBdr>
        <w:top w:val="none" w:sz="0" w:space="0" w:color="auto"/>
        <w:left w:val="none" w:sz="0" w:space="0" w:color="auto"/>
        <w:bottom w:val="none" w:sz="0" w:space="0" w:color="auto"/>
        <w:right w:val="none" w:sz="0" w:space="0" w:color="auto"/>
      </w:divBdr>
    </w:div>
    <w:div w:id="252714138">
      <w:marLeft w:val="0"/>
      <w:marRight w:val="0"/>
      <w:marTop w:val="0"/>
      <w:marBottom w:val="0"/>
      <w:divBdr>
        <w:top w:val="none" w:sz="0" w:space="0" w:color="auto"/>
        <w:left w:val="none" w:sz="0" w:space="0" w:color="auto"/>
        <w:bottom w:val="none" w:sz="0" w:space="0" w:color="auto"/>
        <w:right w:val="none" w:sz="0" w:space="0" w:color="auto"/>
      </w:divBdr>
    </w:div>
    <w:div w:id="759448304">
      <w:marLeft w:val="0"/>
      <w:marRight w:val="0"/>
      <w:marTop w:val="0"/>
      <w:marBottom w:val="0"/>
      <w:divBdr>
        <w:top w:val="none" w:sz="0" w:space="0" w:color="auto"/>
        <w:left w:val="none" w:sz="0" w:space="0" w:color="auto"/>
        <w:bottom w:val="none" w:sz="0" w:space="0" w:color="auto"/>
        <w:right w:val="none" w:sz="0" w:space="0" w:color="auto"/>
      </w:divBdr>
    </w:div>
    <w:div w:id="759448305">
      <w:marLeft w:val="0"/>
      <w:marRight w:val="0"/>
      <w:marTop w:val="0"/>
      <w:marBottom w:val="0"/>
      <w:divBdr>
        <w:top w:val="none" w:sz="0" w:space="0" w:color="auto"/>
        <w:left w:val="none" w:sz="0" w:space="0" w:color="auto"/>
        <w:bottom w:val="none" w:sz="0" w:space="0" w:color="auto"/>
        <w:right w:val="none" w:sz="0" w:space="0" w:color="auto"/>
      </w:divBdr>
    </w:div>
    <w:div w:id="759448306">
      <w:marLeft w:val="0"/>
      <w:marRight w:val="0"/>
      <w:marTop w:val="0"/>
      <w:marBottom w:val="0"/>
      <w:divBdr>
        <w:top w:val="none" w:sz="0" w:space="0" w:color="auto"/>
        <w:left w:val="none" w:sz="0" w:space="0" w:color="auto"/>
        <w:bottom w:val="none" w:sz="0" w:space="0" w:color="auto"/>
        <w:right w:val="none" w:sz="0" w:space="0" w:color="auto"/>
      </w:divBdr>
    </w:div>
    <w:div w:id="759448307">
      <w:marLeft w:val="0"/>
      <w:marRight w:val="0"/>
      <w:marTop w:val="0"/>
      <w:marBottom w:val="0"/>
      <w:divBdr>
        <w:top w:val="none" w:sz="0" w:space="0" w:color="auto"/>
        <w:left w:val="none" w:sz="0" w:space="0" w:color="auto"/>
        <w:bottom w:val="none" w:sz="0" w:space="0" w:color="auto"/>
        <w:right w:val="none" w:sz="0" w:space="0" w:color="auto"/>
      </w:divBdr>
    </w:div>
    <w:div w:id="759448308">
      <w:marLeft w:val="0"/>
      <w:marRight w:val="0"/>
      <w:marTop w:val="0"/>
      <w:marBottom w:val="0"/>
      <w:divBdr>
        <w:top w:val="none" w:sz="0" w:space="0" w:color="auto"/>
        <w:left w:val="none" w:sz="0" w:space="0" w:color="auto"/>
        <w:bottom w:val="none" w:sz="0" w:space="0" w:color="auto"/>
        <w:right w:val="none" w:sz="0" w:space="0" w:color="auto"/>
      </w:divBdr>
    </w:div>
    <w:div w:id="759448309">
      <w:marLeft w:val="0"/>
      <w:marRight w:val="0"/>
      <w:marTop w:val="0"/>
      <w:marBottom w:val="0"/>
      <w:divBdr>
        <w:top w:val="none" w:sz="0" w:space="0" w:color="auto"/>
        <w:left w:val="none" w:sz="0" w:space="0" w:color="auto"/>
        <w:bottom w:val="none" w:sz="0" w:space="0" w:color="auto"/>
        <w:right w:val="none" w:sz="0" w:space="0" w:color="auto"/>
      </w:divBdr>
    </w:div>
    <w:div w:id="759448310">
      <w:marLeft w:val="0"/>
      <w:marRight w:val="0"/>
      <w:marTop w:val="0"/>
      <w:marBottom w:val="0"/>
      <w:divBdr>
        <w:top w:val="none" w:sz="0" w:space="0" w:color="auto"/>
        <w:left w:val="none" w:sz="0" w:space="0" w:color="auto"/>
        <w:bottom w:val="none" w:sz="0" w:space="0" w:color="auto"/>
        <w:right w:val="none" w:sz="0" w:space="0" w:color="auto"/>
      </w:divBdr>
    </w:div>
    <w:div w:id="759448311">
      <w:marLeft w:val="0"/>
      <w:marRight w:val="0"/>
      <w:marTop w:val="0"/>
      <w:marBottom w:val="0"/>
      <w:divBdr>
        <w:top w:val="none" w:sz="0" w:space="0" w:color="auto"/>
        <w:left w:val="none" w:sz="0" w:space="0" w:color="auto"/>
        <w:bottom w:val="none" w:sz="0" w:space="0" w:color="auto"/>
        <w:right w:val="none" w:sz="0" w:space="0" w:color="auto"/>
      </w:divBdr>
    </w:div>
    <w:div w:id="759448312">
      <w:marLeft w:val="0"/>
      <w:marRight w:val="0"/>
      <w:marTop w:val="0"/>
      <w:marBottom w:val="0"/>
      <w:divBdr>
        <w:top w:val="none" w:sz="0" w:space="0" w:color="auto"/>
        <w:left w:val="none" w:sz="0" w:space="0" w:color="auto"/>
        <w:bottom w:val="none" w:sz="0" w:space="0" w:color="auto"/>
        <w:right w:val="none" w:sz="0" w:space="0" w:color="auto"/>
      </w:divBdr>
    </w:div>
    <w:div w:id="759448313">
      <w:marLeft w:val="0"/>
      <w:marRight w:val="0"/>
      <w:marTop w:val="0"/>
      <w:marBottom w:val="0"/>
      <w:divBdr>
        <w:top w:val="none" w:sz="0" w:space="0" w:color="auto"/>
        <w:left w:val="none" w:sz="0" w:space="0" w:color="auto"/>
        <w:bottom w:val="none" w:sz="0" w:space="0" w:color="auto"/>
        <w:right w:val="none" w:sz="0" w:space="0" w:color="auto"/>
      </w:divBdr>
    </w:div>
    <w:div w:id="759448314">
      <w:marLeft w:val="0"/>
      <w:marRight w:val="0"/>
      <w:marTop w:val="0"/>
      <w:marBottom w:val="0"/>
      <w:divBdr>
        <w:top w:val="none" w:sz="0" w:space="0" w:color="auto"/>
        <w:left w:val="none" w:sz="0" w:space="0" w:color="auto"/>
        <w:bottom w:val="none" w:sz="0" w:space="0" w:color="auto"/>
        <w:right w:val="none" w:sz="0" w:space="0" w:color="auto"/>
      </w:divBdr>
    </w:div>
    <w:div w:id="759448315">
      <w:marLeft w:val="0"/>
      <w:marRight w:val="0"/>
      <w:marTop w:val="0"/>
      <w:marBottom w:val="0"/>
      <w:divBdr>
        <w:top w:val="none" w:sz="0" w:space="0" w:color="auto"/>
        <w:left w:val="none" w:sz="0" w:space="0" w:color="auto"/>
        <w:bottom w:val="none" w:sz="0" w:space="0" w:color="auto"/>
        <w:right w:val="none" w:sz="0" w:space="0" w:color="auto"/>
      </w:divBdr>
    </w:div>
    <w:div w:id="759448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inna.moll@uni-wuerzburg.de" TargetMode="External"/><Relationship Id="rId13" Type="http://schemas.openxmlformats.org/officeDocument/2006/relationships/hyperlink" Target="file:///C:\Users\com64wx\AppData\Local\Microsoft\Windows\Temporary%20Internet%20Files\Content.Outlook\Dokumente%20und%20Einstellungen\san04wc\Lokale%20Einstellungen\AppData\Dokumente%20und%20Einstellungen\san04wc\Lokale%20Einstellungen\Temp\heike.walles@uni-wuerzburg.de"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sebastian.schuerlein@uni-wuerzburg.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com64wx\AppData\Local\Microsoft\Windows\Temporary%20Internet%20Files\Content.Outlook\Dokumente%20und%20Einstellungen\san04wc\Lokale%20Einstellungen\AppData\Dokumente%20und%20Einstellungen\san04wc\Lokale%20Einstellungen\Temp\antje.appelt@uni-wuerzburg.de" TargetMode="External"/><Relationship Id="rId5" Type="http://schemas.microsoft.com/office/2007/relationships/stylesWithEffects" Target="stylesWithEffects.xml"/><Relationship Id="rId15" Type="http://schemas.openxmlformats.org/officeDocument/2006/relationships/hyperlink" Target="http://www.dict.cc/englisch-deutsch/differentiation.html" TargetMode="External"/><Relationship Id="rId10" Type="http://schemas.openxmlformats.org/officeDocument/2006/relationships/hyperlink" Target="mailto:thomas.schwarz@uni-wuerzburg.de" TargetMode="External"/><Relationship Id="rId4" Type="http://schemas.openxmlformats.org/officeDocument/2006/relationships/styles" Target="styles.xml"/><Relationship Id="rId9" Type="http://schemas.openxmlformats.org/officeDocument/2006/relationships/hyperlink" Target="mailto:jenny.reboredo@uni-wuerzburg.de" TargetMode="External"/><Relationship Id="rId14" Type="http://schemas.openxmlformats.org/officeDocument/2006/relationships/hyperlink" Target="mailto:Sarah.nietzer@uni-wuerzburg.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B8CAF-67D8-46CD-B859-844D544873FB}">
  <ds:schemaRefs>
    <ds:schemaRef ds:uri="http://schemas.openxmlformats.org/officeDocument/2006/bibliography"/>
  </ds:schemaRefs>
</ds:datastoreItem>
</file>

<file path=customXml/itemProps2.xml><?xml version="1.0" encoding="utf-8"?>
<ds:datastoreItem xmlns:ds="http://schemas.openxmlformats.org/officeDocument/2006/customXml" ds:itemID="{11D05C84-B176-4067-8CDB-F9E2A2579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3840</Words>
  <Characters>25187</Characters>
  <Application>Microsoft Office Word</Application>
  <DocSecurity>0</DocSecurity>
  <Lines>209</Lines>
  <Paragraphs>57</Paragraphs>
  <ScaleCrop>false</ScaleCrop>
  <HeadingPairs>
    <vt:vector size="2" baseType="variant">
      <vt:variant>
        <vt:lpstr>Titel</vt:lpstr>
      </vt:variant>
      <vt:variant>
        <vt:i4>1</vt:i4>
      </vt:variant>
    </vt:vector>
  </HeadingPairs>
  <TitlesOfParts>
    <vt:vector size="1" baseType="lpstr">
      <vt:lpstr>JoVE Article Template:</vt:lpstr>
    </vt:vector>
  </TitlesOfParts>
  <Company>Universitaet Wuerzburg</Company>
  <LinksUpToDate>false</LinksUpToDate>
  <CharactersWithSpaces>28970</CharactersWithSpaces>
  <SharedDoc>false</SharedDoc>
  <HLinks>
    <vt:vector size="48" baseType="variant">
      <vt:variant>
        <vt:i4>5111815</vt:i4>
      </vt:variant>
      <vt:variant>
        <vt:i4>21</vt:i4>
      </vt:variant>
      <vt:variant>
        <vt:i4>0</vt:i4>
      </vt:variant>
      <vt:variant>
        <vt:i4>5</vt:i4>
      </vt:variant>
      <vt:variant>
        <vt:lpwstr>http://www.dict.cc/englisch-deutsch/differentiation.html</vt:lpwstr>
      </vt:variant>
      <vt:variant>
        <vt:lpwstr/>
      </vt:variant>
      <vt:variant>
        <vt:i4>655398</vt:i4>
      </vt:variant>
      <vt:variant>
        <vt:i4>18</vt:i4>
      </vt:variant>
      <vt:variant>
        <vt:i4>0</vt:i4>
      </vt:variant>
      <vt:variant>
        <vt:i4>5</vt:i4>
      </vt:variant>
      <vt:variant>
        <vt:lpwstr>mailto:Sarah.nietzer@uni-wuerzburg.de</vt:lpwstr>
      </vt:variant>
      <vt:variant>
        <vt:lpwstr/>
      </vt:variant>
      <vt:variant>
        <vt:i4>4128892</vt:i4>
      </vt:variant>
      <vt:variant>
        <vt:i4>15</vt:i4>
      </vt:variant>
      <vt:variant>
        <vt:i4>0</vt:i4>
      </vt:variant>
      <vt:variant>
        <vt:i4>5</vt:i4>
      </vt:variant>
      <vt:variant>
        <vt:lpwstr>C:\Users\com64wx\AppData\Local\Microsoft\Windows\Temporary Internet Files\Content.Outlook\Dokumente und Einstellungen\san04wc\Lokale Einstellungen\AppData\Dokumente und Einstellungen\san04wc\Lokale Einstellungen\Temp\heike.walles@uni-wuerzburg.de</vt:lpwstr>
      </vt:variant>
      <vt:variant>
        <vt:lpwstr/>
      </vt:variant>
      <vt:variant>
        <vt:i4>2293784</vt:i4>
      </vt:variant>
      <vt:variant>
        <vt:i4>12</vt:i4>
      </vt:variant>
      <vt:variant>
        <vt:i4>0</vt:i4>
      </vt:variant>
      <vt:variant>
        <vt:i4>5</vt:i4>
      </vt:variant>
      <vt:variant>
        <vt:lpwstr>mailto:sebastian.schuerlein@uni-wuerzburg.de</vt:lpwstr>
      </vt:variant>
      <vt:variant>
        <vt:lpwstr/>
      </vt:variant>
      <vt:variant>
        <vt:i4>2621545</vt:i4>
      </vt:variant>
      <vt:variant>
        <vt:i4>9</vt:i4>
      </vt:variant>
      <vt:variant>
        <vt:i4>0</vt:i4>
      </vt:variant>
      <vt:variant>
        <vt:i4>5</vt:i4>
      </vt:variant>
      <vt:variant>
        <vt:lpwstr>C:\Users\com64wx\AppData\Local\Microsoft\Windows\Temporary Internet Files\Content.Outlook\Dokumente und Einstellungen\san04wc\Lokale Einstellungen\AppData\Dokumente und Einstellungen\san04wc\Lokale Einstellungen\Temp\antje.appelt@uni-wuerzburg.de</vt:lpwstr>
      </vt:variant>
      <vt:variant>
        <vt:lpwstr/>
      </vt:variant>
      <vt:variant>
        <vt:i4>983102</vt:i4>
      </vt:variant>
      <vt:variant>
        <vt:i4>6</vt:i4>
      </vt:variant>
      <vt:variant>
        <vt:i4>0</vt:i4>
      </vt:variant>
      <vt:variant>
        <vt:i4>5</vt:i4>
      </vt:variant>
      <vt:variant>
        <vt:lpwstr>mailto:thomas.schwarz@uni-wuerzburg.de</vt:lpwstr>
      </vt:variant>
      <vt:variant>
        <vt:lpwstr/>
      </vt:variant>
      <vt:variant>
        <vt:i4>4587629</vt:i4>
      </vt:variant>
      <vt:variant>
        <vt:i4>3</vt:i4>
      </vt:variant>
      <vt:variant>
        <vt:i4>0</vt:i4>
      </vt:variant>
      <vt:variant>
        <vt:i4>5</vt:i4>
      </vt:variant>
      <vt:variant>
        <vt:lpwstr>mailto:jenny.reboredo@uni-wuerzburg.de</vt:lpwstr>
      </vt:variant>
      <vt:variant>
        <vt:lpwstr/>
      </vt:variant>
      <vt:variant>
        <vt:i4>2228237</vt:i4>
      </vt:variant>
      <vt:variant>
        <vt:i4>0</vt:i4>
      </vt:variant>
      <vt:variant>
        <vt:i4>0</vt:i4>
      </vt:variant>
      <vt:variant>
        <vt:i4>5</vt:i4>
      </vt:variant>
      <vt:variant>
        <vt:lpwstr>mailto:corinna.moll@uni-wuerzburg.de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Walles, Heike</dc:creator>
  <cp:lastModifiedBy>Corinna Moll</cp:lastModifiedBy>
  <cp:revision>3</cp:revision>
  <cp:lastPrinted>2013-02-08T13:32:00Z</cp:lastPrinted>
  <dcterms:created xsi:type="dcterms:W3CDTF">2013-02-18T09:36:00Z</dcterms:created>
  <dcterms:modified xsi:type="dcterms:W3CDTF">2013-02-18T09:37:00Z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InstantFormat">
    <vt:lpwstr>&lt;ENInstantFormat&gt;&lt;Enabled&gt;1&lt;/Enabled&gt;&lt;ScanUnformatted&gt;1&lt;/ScanUnformatted&gt;&lt;ScanChanges&gt;1&lt;/ScanChanges&gt;&lt;/ENInstantFormat&gt;</vt:lpwstr>
  </property>
  <property fmtid="{D5CDD505-2E9C-101B-9397-08002B2CF9AE}" pid="3" name="EN.Libraries">
    <vt:lpwstr>&lt;ENLibraries&gt;&lt;Libraries&gt;&lt;item&gt;OLIMPchapter.enl&lt;/item&gt;&lt;/Libraries&gt;&lt;/ENLibraries&gt;</vt:lpwstr>
  </property>
</Properties>
</file>